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6C0" w:rsidRDefault="00BA74D0">
      <w:pPr>
        <w:pStyle w:val="margin1"/>
        <w:framePr w:wrap="around"/>
      </w:pPr>
      <w:r>
        <w:t>WELLNESS</w:t>
      </w:r>
    </w:p>
    <w:p w:rsidR="00261FBF" w:rsidRDefault="00BA74D0">
      <w:pPr>
        <w:pStyle w:val="unique1"/>
      </w:pPr>
      <w:r>
        <w:t>The District shall follow nutrition and physical activity guidelines that advance student health and reduce childhood obesity and shall promote the general wellness of all students and the preve</w:t>
      </w:r>
      <w:r>
        <w:t>n</w:t>
      </w:r>
      <w:r>
        <w:t>tion of tobacco, steroid, drug, and alcohol use through nutrition e</w:t>
      </w:r>
      <w:r>
        <w:t>d</w:t>
      </w:r>
      <w:r>
        <w:t>ucation, physical activity, and other school-based activities.</w:t>
      </w:r>
    </w:p>
    <w:p w:rsidR="00261FBF" w:rsidRDefault="00BA74D0">
      <w:pPr>
        <w:pStyle w:val="margin1"/>
        <w:framePr w:wrap="around"/>
      </w:pPr>
      <w:r>
        <w:t>DEVELOPMENT OF GUIDELINES AND GOALS</w:t>
      </w:r>
    </w:p>
    <w:p w:rsidR="00261FBF" w:rsidRDefault="00BA74D0">
      <w:pPr>
        <w:pStyle w:val="local1"/>
      </w:pPr>
      <w:r>
        <w:t>The District shall develop nutrition guidelines and wellness goals in consultation with the local school health advisory council and with involvement from representatives of the student body, school food service, school administration, the Board, parents, and the public.  [See BDF and EHAA]</w:t>
      </w:r>
    </w:p>
    <w:p w:rsidR="00261FBF" w:rsidRDefault="00BA74D0">
      <w:pPr>
        <w:pStyle w:val="margin1"/>
        <w:framePr w:wrap="around"/>
      </w:pPr>
      <w:r>
        <w:t>NUTRITION GUIDELINES</w:t>
      </w:r>
    </w:p>
    <w:p w:rsidR="00261FBF" w:rsidRDefault="00BA74D0">
      <w:pPr>
        <w:pStyle w:val="local1"/>
        <w:rPr>
          <w:ins w:id="0" w:author="misd" w:date="2014-10-14T14:09:00Z"/>
        </w:rPr>
      </w:pPr>
      <w:r>
        <w:t>The District shall ensure that nutrition guidelines for reimbursable school meals shall be at least as restrictive as federal regulations and guidance and that all foods available on each campus are in accordance with the Texas Public School Nutrition Policy.  [See CO]</w:t>
      </w:r>
    </w:p>
    <w:p w:rsidR="00D70CF5" w:rsidRPr="002D039D" w:rsidRDefault="008012FA">
      <w:pPr>
        <w:pStyle w:val="local1"/>
        <w:rPr>
          <w:ins w:id="1" w:author="misd" w:date="2014-10-14T14:09:00Z"/>
        </w:rPr>
      </w:pPr>
      <w:ins w:id="2" w:author="misd" w:date="2014-10-14T14:09:00Z">
        <w:r>
          <w:t>All fundraisers</w:t>
        </w:r>
      </w:ins>
      <w:ins w:id="3" w:author="misd" w:date="2014-11-19T15:56:00Z">
        <w:r>
          <w:t xml:space="preserve"> involving food shall</w:t>
        </w:r>
      </w:ins>
      <w:ins w:id="4" w:author="misd" w:date="2014-10-14T14:09:00Z">
        <w:r>
          <w:t xml:space="preserve"> follow federal and state guid</w:t>
        </w:r>
        <w:r>
          <w:t>e</w:t>
        </w:r>
        <w:r>
          <w:t xml:space="preserve">lines and definitions of a school day.  </w:t>
        </w:r>
      </w:ins>
      <w:ins w:id="5" w:author="misd" w:date="2014-12-11T14:35:00Z">
        <w:r>
          <w:t xml:space="preserve">Food allergies, diabetes, and other documented food-related special needs must be considered. </w:t>
        </w:r>
      </w:ins>
      <w:ins w:id="6" w:author="misd" w:date="2014-10-14T14:09:00Z">
        <w:r>
          <w:t xml:space="preserve">In addition to the </w:t>
        </w:r>
      </w:ins>
      <w:ins w:id="7" w:author="misd" w:date="2014-11-19T15:56:00Z">
        <w:r>
          <w:t>f</w:t>
        </w:r>
      </w:ins>
      <w:ins w:id="8" w:author="misd" w:date="2014-10-14T14:09:00Z">
        <w:r>
          <w:t xml:space="preserve">ederal and </w:t>
        </w:r>
      </w:ins>
      <w:ins w:id="9" w:author="misd" w:date="2014-11-19T15:56:00Z">
        <w:r>
          <w:t>s</w:t>
        </w:r>
      </w:ins>
      <w:ins w:id="10" w:author="misd" w:date="2014-10-14T14:09:00Z">
        <w:r>
          <w:t xml:space="preserve">tate policy guidelines, the </w:t>
        </w:r>
      </w:ins>
      <w:ins w:id="11" w:author="misd" w:date="2014-11-19T15:56:00Z">
        <w:r>
          <w:t xml:space="preserve">District establishes the </w:t>
        </w:r>
      </w:ins>
      <w:ins w:id="12" w:author="misd" w:date="2014-10-14T14:09:00Z">
        <w:r>
          <w:t>following</w:t>
        </w:r>
      </w:ins>
      <w:ins w:id="13" w:author="misd" w:date="2014-11-19T15:57:00Z">
        <w:r>
          <w:t>:</w:t>
        </w:r>
      </w:ins>
      <w:ins w:id="14" w:author="misd" w:date="2014-10-14T14:09:00Z">
        <w:r>
          <w:t xml:space="preserve">  </w:t>
        </w:r>
      </w:ins>
    </w:p>
    <w:p w:rsidR="00000000" w:rsidRDefault="008012FA">
      <w:pPr>
        <w:pStyle w:val="local1"/>
        <w:numPr>
          <w:ilvl w:val="0"/>
          <w:numId w:val="33"/>
        </w:numPr>
        <w:rPr>
          <w:ins w:id="15" w:author="misd" w:date="2014-10-14T14:10:00Z"/>
        </w:rPr>
        <w:pPrChange w:id="16" w:author="misd" w:date="2014-10-14T14:10:00Z">
          <w:pPr>
            <w:pStyle w:val="local1"/>
          </w:pPr>
        </w:pPrChange>
      </w:pPr>
      <w:ins w:id="17" w:author="misd" w:date="2014-11-19T15:57:00Z">
        <w:r>
          <w:t>F</w:t>
        </w:r>
      </w:ins>
      <w:ins w:id="18" w:author="misd" w:date="2014-10-14T14:10:00Z">
        <w:r>
          <w:t xml:space="preserve">undraisers </w:t>
        </w:r>
      </w:ins>
      <w:ins w:id="19" w:author="misd" w:date="2014-11-19T16:03:00Z">
        <w:r>
          <w:t xml:space="preserve">involving food may not be held </w:t>
        </w:r>
      </w:ins>
      <w:ins w:id="20" w:author="misd" w:date="2014-10-14T14:10:00Z">
        <w:r>
          <w:t>during the fe</w:t>
        </w:r>
        <w:r>
          <w:t>d</w:t>
        </w:r>
        <w:r>
          <w:t>erally defined school day (the period from midnight before to 30 minutes after the end of the school day)</w:t>
        </w:r>
      </w:ins>
      <w:ins w:id="21" w:author="misd" w:date="2014-11-19T16:03:00Z">
        <w:r>
          <w:t xml:space="preserve"> on any ca</w:t>
        </w:r>
        <w:r>
          <w:t>m</w:t>
        </w:r>
        <w:r>
          <w:t>pus</w:t>
        </w:r>
      </w:ins>
      <w:ins w:id="22" w:author="misd" w:date="2014-10-14T14:10:00Z">
        <w:r>
          <w:t xml:space="preserve">.  </w:t>
        </w:r>
      </w:ins>
    </w:p>
    <w:p w:rsidR="00000000" w:rsidRDefault="008012FA">
      <w:pPr>
        <w:pStyle w:val="local1"/>
        <w:numPr>
          <w:ilvl w:val="0"/>
          <w:numId w:val="33"/>
        </w:numPr>
        <w:rPr>
          <w:ins w:id="23" w:author="misd" w:date="2014-10-14T14:11:00Z"/>
        </w:rPr>
        <w:pPrChange w:id="24" w:author="misd" w:date="2014-10-14T14:10:00Z">
          <w:pPr>
            <w:pStyle w:val="local1"/>
          </w:pPr>
        </w:pPrChange>
      </w:pPr>
      <w:ins w:id="25" w:author="misd" w:date="2014-11-19T16:03:00Z">
        <w:r>
          <w:t>Except as provided by the food service department during meal times, n</w:t>
        </w:r>
      </w:ins>
      <w:ins w:id="26" w:author="misd" w:date="2014-10-14T14:11:00Z">
        <w:r>
          <w:t>o food may be given to students during the federal defined school day</w:t>
        </w:r>
      </w:ins>
      <w:ins w:id="27" w:author="misd" w:date="2014-11-19T16:04:00Z">
        <w:r>
          <w:t xml:space="preserve">, unless one of </w:t>
        </w:r>
      </w:ins>
      <w:ins w:id="28" w:author="misd" w:date="2014-10-14T14:11:00Z">
        <w:r>
          <w:t>the following e</w:t>
        </w:r>
        <w:r>
          <w:t>x</w:t>
        </w:r>
        <w:r>
          <w:t>ceptions</w:t>
        </w:r>
      </w:ins>
      <w:ins w:id="29" w:author="misd" w:date="2014-11-19T16:04:00Z">
        <w:r>
          <w:t xml:space="preserve"> applies</w:t>
        </w:r>
      </w:ins>
      <w:ins w:id="30" w:author="misd" w:date="2014-10-14T14:11:00Z">
        <w:r>
          <w:t xml:space="preserve">:  </w:t>
        </w:r>
      </w:ins>
    </w:p>
    <w:p w:rsidR="008012FA" w:rsidRDefault="008012FA" w:rsidP="008012FA">
      <w:pPr>
        <w:pStyle w:val="local1"/>
        <w:numPr>
          <w:ilvl w:val="1"/>
          <w:numId w:val="33"/>
        </w:numPr>
        <w:rPr>
          <w:ins w:id="31" w:author="misd" w:date="2014-12-11T14:56:00Z"/>
        </w:rPr>
        <w:pPrChange w:id="32" w:author="misd" w:date="2014-10-14T14:12:00Z">
          <w:pPr>
            <w:pStyle w:val="local1"/>
          </w:pPr>
        </w:pPrChange>
      </w:pPr>
      <w:ins w:id="33" w:author="misd" w:date="2014-10-14T14:12:00Z">
        <w:r>
          <w:t xml:space="preserve">Elementary </w:t>
        </w:r>
      </w:ins>
      <w:ins w:id="34" w:author="misd" w:date="2014-11-19T16:04:00Z">
        <w:r>
          <w:t>c</w:t>
        </w:r>
      </w:ins>
      <w:ins w:id="35" w:author="misd" w:date="2014-10-14T14:12:00Z">
        <w:r>
          <w:t xml:space="preserve">ampuses – </w:t>
        </w:r>
      </w:ins>
      <w:ins w:id="36" w:author="misd" w:date="2014-11-19T16:04:00Z">
        <w:r>
          <w:t>may designate three</w:t>
        </w:r>
      </w:ins>
      <w:ins w:id="37" w:author="misd" w:date="2014-10-14T14:12:00Z">
        <w:r>
          <w:t xml:space="preserve"> party days and </w:t>
        </w:r>
      </w:ins>
      <w:ins w:id="38" w:author="misd" w:date="2014-12-11T14:32:00Z">
        <w:r>
          <w:t>two</w:t>
        </w:r>
      </w:ins>
      <w:ins w:id="39" w:author="misd" w:date="2014-10-14T14:12:00Z">
        <w:r>
          <w:t xml:space="preserve"> additional </w:t>
        </w:r>
      </w:ins>
      <w:ins w:id="40" w:author="misd" w:date="2014-12-11T14:32:00Z">
        <w:r>
          <w:t>principal discretion days</w:t>
        </w:r>
      </w:ins>
      <w:ins w:id="41" w:author="misd" w:date="2014-12-11T14:33:00Z">
        <w:r>
          <w:t>.</w:t>
        </w:r>
      </w:ins>
      <w:ins w:id="42" w:author="misd" w:date="2014-10-14T14:12:00Z">
        <w:r>
          <w:t xml:space="preserve"> </w:t>
        </w:r>
      </w:ins>
      <w:ins w:id="43" w:author="misd" w:date="2014-11-19T16:05:00Z">
        <w:r>
          <w:t xml:space="preserve">Each campus </w:t>
        </w:r>
      </w:ins>
      <w:ins w:id="44" w:author="misd" w:date="2014-10-14T14:12:00Z">
        <w:r>
          <w:t xml:space="preserve">must </w:t>
        </w:r>
      </w:ins>
      <w:ins w:id="45" w:author="misd" w:date="2014-11-19T16:05:00Z">
        <w:r>
          <w:t xml:space="preserve">designate </w:t>
        </w:r>
      </w:ins>
      <w:ins w:id="46" w:author="misd" w:date="2014-12-11T14:34:00Z">
        <w:r>
          <w:t xml:space="preserve">party </w:t>
        </w:r>
      </w:ins>
      <w:ins w:id="47" w:author="misd" w:date="2014-11-19T16:05:00Z">
        <w:r>
          <w:t>days</w:t>
        </w:r>
      </w:ins>
      <w:ins w:id="48" w:author="misd" w:date="2014-10-14T14:12:00Z">
        <w:r>
          <w:t xml:space="preserve"> with the </w:t>
        </w:r>
      </w:ins>
      <w:ins w:id="49" w:author="misd" w:date="2014-11-19T16:06:00Z">
        <w:r>
          <w:t>S</w:t>
        </w:r>
      </w:ins>
      <w:ins w:id="50" w:author="misd" w:date="2014-10-14T14:12:00Z">
        <w:r>
          <w:t>uperintendent or designee prior to August 1</w:t>
        </w:r>
        <w:r w:rsidRPr="008012FA">
          <w:rPr>
            <w:vertAlign w:val="superscript"/>
            <w:rPrChange w:id="51" w:author="misd" w:date="2014-12-19T09:52:00Z">
              <w:rPr/>
            </w:rPrChange>
          </w:rPr>
          <w:t>st</w:t>
        </w:r>
        <w:r>
          <w:t xml:space="preserve"> each school year. </w:t>
        </w:r>
      </w:ins>
      <w:ins w:id="52" w:author="misd" w:date="2014-12-11T14:33:00Z">
        <w:r>
          <w:t>Each discretionary day must be doc</w:t>
        </w:r>
        <w:r>
          <w:t>u</w:t>
        </w:r>
        <w:r>
          <w:t xml:space="preserve">mented in the </w:t>
        </w:r>
      </w:ins>
      <w:ins w:id="53" w:author="misd" w:date="2014-12-11T14:41:00Z">
        <w:r w:rsidRPr="008012FA">
          <w:rPr>
            <w:rPrChange w:id="54" w:author="misd" w:date="2014-12-19T09:52:00Z">
              <w:rPr>
                <w:highlight w:val="yellow"/>
              </w:rPr>
            </w:rPrChange>
          </w:rPr>
          <w:t xml:space="preserve">quarterly </w:t>
        </w:r>
      </w:ins>
      <w:ins w:id="55" w:author="misd" w:date="2014-12-11T14:40:00Z">
        <w:r w:rsidRPr="008012FA">
          <w:rPr>
            <w:rPrChange w:id="56" w:author="misd" w:date="2014-12-19T09:52:00Z">
              <w:rPr>
                <w:highlight w:val="yellow"/>
              </w:rPr>
            </w:rPrChange>
          </w:rPr>
          <w:t xml:space="preserve">Campus </w:t>
        </w:r>
      </w:ins>
      <w:ins w:id="57" w:author="misd" w:date="2014-12-11T14:33:00Z">
        <w:r>
          <w:t xml:space="preserve">Coordinated Health meeting minutes. </w:t>
        </w:r>
      </w:ins>
    </w:p>
    <w:p w:rsidR="00000000" w:rsidRDefault="008012FA">
      <w:pPr>
        <w:pStyle w:val="local1"/>
        <w:numPr>
          <w:ilvl w:val="1"/>
          <w:numId w:val="33"/>
        </w:numPr>
        <w:rPr>
          <w:ins w:id="58" w:author="misd" w:date="2014-10-14T14:13:00Z"/>
        </w:rPr>
        <w:pPrChange w:id="59" w:author="misd" w:date="2014-10-14T14:12:00Z">
          <w:pPr>
            <w:pStyle w:val="local1"/>
          </w:pPr>
        </w:pPrChange>
      </w:pPr>
      <w:ins w:id="60" w:author="misd" w:date="2014-10-14T14:12:00Z">
        <w:r>
          <w:t xml:space="preserve">Secondary </w:t>
        </w:r>
      </w:ins>
      <w:ins w:id="61" w:author="misd" w:date="2014-11-19T16:06:00Z">
        <w:r>
          <w:t>c</w:t>
        </w:r>
      </w:ins>
      <w:ins w:id="62" w:author="misd" w:date="2014-10-14T14:12:00Z">
        <w:r>
          <w:t xml:space="preserve">ampuses – </w:t>
        </w:r>
      </w:ins>
      <w:ins w:id="63" w:author="misd" w:date="2014-11-19T16:06:00Z">
        <w:r>
          <w:t xml:space="preserve">may designate five </w:t>
        </w:r>
      </w:ins>
      <w:ins w:id="64" w:author="misd" w:date="2014-10-14T14:12:00Z">
        <w:r>
          <w:t>waiver days</w:t>
        </w:r>
      </w:ins>
      <w:ins w:id="65" w:author="misd" w:date="2014-12-11T14:37:00Z">
        <w:r>
          <w:t xml:space="preserve"> and two additional principal discretion days</w:t>
        </w:r>
      </w:ins>
      <w:ins w:id="66" w:author="misd" w:date="2014-11-19T16:07:00Z">
        <w:r>
          <w:t>. Each campus must designate</w:t>
        </w:r>
      </w:ins>
      <w:ins w:id="67" w:author="misd" w:date="2014-12-11T14:37:00Z">
        <w:r>
          <w:t xml:space="preserve"> waiver</w:t>
        </w:r>
      </w:ins>
      <w:ins w:id="68" w:author="misd" w:date="2014-11-19T16:07:00Z">
        <w:r>
          <w:t xml:space="preserve"> days with the S</w:t>
        </w:r>
      </w:ins>
      <w:ins w:id="69" w:author="misd" w:date="2014-10-14T14:12:00Z">
        <w:r>
          <w:t>uperintendent or designee prior to August 1</w:t>
        </w:r>
        <w:r w:rsidRPr="008012FA">
          <w:rPr>
            <w:vertAlign w:val="superscript"/>
            <w:rPrChange w:id="70" w:author="misd" w:date="2014-12-19T09:52:00Z">
              <w:rPr/>
            </w:rPrChange>
          </w:rPr>
          <w:t>st</w:t>
        </w:r>
        <w:r>
          <w:t xml:space="preserve"> </w:t>
        </w:r>
      </w:ins>
      <w:ins w:id="71" w:author="misd" w:date="2014-10-14T14:13:00Z">
        <w:r>
          <w:t xml:space="preserve">each school year.  </w:t>
        </w:r>
      </w:ins>
      <w:ins w:id="72" w:author="misd" w:date="2014-12-11T14:38:00Z">
        <w:r>
          <w:t>Each discretionary day must be doc</w:t>
        </w:r>
        <w:r>
          <w:t>u</w:t>
        </w:r>
        <w:r>
          <w:t xml:space="preserve">mented in the </w:t>
        </w:r>
      </w:ins>
      <w:ins w:id="73" w:author="misd" w:date="2014-12-11T14:41:00Z">
        <w:r w:rsidRPr="008012FA">
          <w:rPr>
            <w:rPrChange w:id="74" w:author="misd" w:date="2014-12-19T09:52:00Z">
              <w:rPr>
                <w:highlight w:val="yellow"/>
              </w:rPr>
            </w:rPrChange>
          </w:rPr>
          <w:t xml:space="preserve">quarterly </w:t>
        </w:r>
      </w:ins>
      <w:ins w:id="75" w:author="misd" w:date="2014-12-11T14:40:00Z">
        <w:r w:rsidRPr="008012FA">
          <w:rPr>
            <w:rPrChange w:id="76" w:author="misd" w:date="2014-12-19T09:52:00Z">
              <w:rPr>
                <w:highlight w:val="yellow"/>
              </w:rPr>
            </w:rPrChange>
          </w:rPr>
          <w:t xml:space="preserve">campus </w:t>
        </w:r>
      </w:ins>
      <w:ins w:id="77" w:author="misd" w:date="2014-12-11T14:38:00Z">
        <w:r>
          <w:t xml:space="preserve">Coordinated Health meeting minutes. </w:t>
        </w:r>
      </w:ins>
    </w:p>
    <w:p w:rsidR="00000000" w:rsidRDefault="008012FA">
      <w:pPr>
        <w:pStyle w:val="local1"/>
        <w:numPr>
          <w:ilvl w:val="1"/>
          <w:numId w:val="33"/>
        </w:numPr>
        <w:rPr>
          <w:ins w:id="78" w:author="misd" w:date="2014-10-14T14:13:00Z"/>
        </w:rPr>
        <w:pPrChange w:id="79" w:author="misd" w:date="2014-10-14T14:12:00Z">
          <w:pPr>
            <w:pStyle w:val="local1"/>
          </w:pPr>
        </w:pPrChange>
      </w:pPr>
      <w:ins w:id="80" w:author="misd" w:date="2014-11-19T16:08:00Z">
        <w:r>
          <w:t>Food may be provided as a part of the approved District educational curriculum or as part of a st</w:t>
        </w:r>
        <w:r>
          <w:t>u</w:t>
        </w:r>
        <w:r>
          <w:t xml:space="preserve">dent’s written </w:t>
        </w:r>
      </w:ins>
      <w:ins w:id="81" w:author="misd" w:date="2014-11-19T16:09:00Z">
        <w:r>
          <w:t>individualized</w:t>
        </w:r>
      </w:ins>
      <w:ins w:id="82" w:author="misd" w:date="2014-11-19T16:08:00Z">
        <w:r>
          <w:t xml:space="preserve"> </w:t>
        </w:r>
      </w:ins>
      <w:ins w:id="83" w:author="misd" w:date="2014-11-19T16:09:00Z">
        <w:r>
          <w:t>education</w:t>
        </w:r>
      </w:ins>
      <w:ins w:id="84" w:author="misd" w:date="2014-11-19T16:08:00Z">
        <w:r>
          <w:t xml:space="preserve"> </w:t>
        </w:r>
      </w:ins>
      <w:ins w:id="85" w:author="misd" w:date="2014-11-19T16:09:00Z">
        <w:r>
          <w:t>plan (IEP).</w:t>
        </w:r>
      </w:ins>
    </w:p>
    <w:p w:rsidR="008012FA" w:rsidRDefault="008012FA" w:rsidP="008012FA">
      <w:pPr>
        <w:pStyle w:val="local1"/>
        <w:numPr>
          <w:ilvl w:val="1"/>
          <w:numId w:val="33"/>
        </w:numPr>
        <w:rPr>
          <w:ins w:id="86" w:author="misd" w:date="2014-11-19T16:09:00Z"/>
        </w:rPr>
        <w:pPrChange w:id="87" w:author="misd" w:date="2014-10-14T14:12:00Z">
          <w:pPr>
            <w:pStyle w:val="local1"/>
          </w:pPr>
        </w:pPrChange>
      </w:pPr>
      <w:ins w:id="88" w:author="misd" w:date="2014-10-14T14:13:00Z">
        <w:r>
          <w:t>Athletes or UIL student participants</w:t>
        </w:r>
      </w:ins>
      <w:ins w:id="89" w:author="misd" w:date="2014-11-20T09:25:00Z">
        <w:r>
          <w:t xml:space="preserve"> may be</w:t>
        </w:r>
      </w:ins>
      <w:ins w:id="90" w:author="misd" w:date="2014-10-14T14:13:00Z">
        <w:r>
          <w:t xml:space="preserve"> provided a meal at campus directly after school on a game or UIL event day</w:t>
        </w:r>
      </w:ins>
      <w:ins w:id="91" w:author="misd" w:date="2014-11-20T09:25:00Z">
        <w:r>
          <w:t>,</w:t>
        </w:r>
      </w:ins>
      <w:ins w:id="92" w:author="misd" w:date="2014-10-14T14:13:00Z">
        <w:r>
          <w:t xml:space="preserve"> with healthy options considered first</w:t>
        </w:r>
      </w:ins>
      <w:ins w:id="93" w:author="misd" w:date="2014-11-20T09:25:00Z">
        <w:r>
          <w:t>,</w:t>
        </w:r>
      </w:ins>
      <w:ins w:id="94" w:author="misd" w:date="2014-10-14T14:13:00Z">
        <w:r>
          <w:t xml:space="preserve"> or as part of a workout recovery, such as chocolate milk.</w:t>
        </w:r>
      </w:ins>
    </w:p>
    <w:p w:rsidR="00000000" w:rsidRDefault="008012FA">
      <w:pPr>
        <w:pStyle w:val="local1"/>
        <w:numPr>
          <w:ilvl w:val="1"/>
          <w:numId w:val="33"/>
        </w:numPr>
        <w:rPr>
          <w:ins w:id="95" w:author="misd" w:date="2014-10-14T14:13:00Z"/>
        </w:rPr>
        <w:pPrChange w:id="96" w:author="misd" w:date="2014-10-14T14:12:00Z">
          <w:pPr>
            <w:pStyle w:val="local1"/>
          </w:pPr>
        </w:pPrChange>
      </w:pPr>
      <w:ins w:id="97" w:author="misd" w:date="2014-11-19T16:09:00Z">
        <w:r>
          <w:t xml:space="preserve">Food may be provided by the school nurse as part of an approved individualized health plan (IHP) or as needed based upon nursing assessment, such as crackers for an upset or hungry stomach. </w:t>
        </w:r>
      </w:ins>
      <w:ins w:id="98" w:author="misd" w:date="2014-10-14T14:13:00Z">
        <w:r>
          <w:t xml:space="preserve"> </w:t>
        </w:r>
      </w:ins>
    </w:p>
    <w:p w:rsidR="00000000" w:rsidRDefault="008012FA">
      <w:pPr>
        <w:pStyle w:val="local1"/>
        <w:numPr>
          <w:ilvl w:val="0"/>
          <w:numId w:val="33"/>
        </w:numPr>
        <w:rPr>
          <w:ins w:id="99" w:author="misd" w:date="2014-10-14T14:14:00Z"/>
        </w:rPr>
        <w:pPrChange w:id="100" w:author="misd" w:date="2014-10-14T14:14:00Z">
          <w:pPr>
            <w:pStyle w:val="local1"/>
          </w:pPr>
        </w:pPrChange>
      </w:pPr>
      <w:ins w:id="101" w:author="misd" w:date="2014-10-14T14:14:00Z">
        <w:r>
          <w:t xml:space="preserve">All foods provided to students, except by their own parent, must be prepackaged with a USDA label of ingredients.  </w:t>
        </w:r>
      </w:ins>
    </w:p>
    <w:p w:rsidR="00000000" w:rsidRDefault="008012FA">
      <w:pPr>
        <w:pStyle w:val="local1"/>
        <w:numPr>
          <w:ilvl w:val="0"/>
          <w:numId w:val="33"/>
        </w:numPr>
        <w:rPr>
          <w:ins w:id="102" w:author="misd" w:date="2014-10-14T14:14:00Z"/>
        </w:rPr>
        <w:pPrChange w:id="103" w:author="misd" w:date="2014-10-14T14:14:00Z">
          <w:pPr>
            <w:pStyle w:val="local1"/>
          </w:pPr>
        </w:pPrChange>
      </w:pPr>
      <w:ins w:id="104" w:author="misd" w:date="2014-10-14T14:14:00Z">
        <w:r>
          <w:t xml:space="preserve">Waiver day foods may include any </w:t>
        </w:r>
      </w:ins>
      <w:ins w:id="105" w:author="misd" w:date="2014-11-19T16:10:00Z">
        <w:r>
          <w:t>item that meets the fe</w:t>
        </w:r>
        <w:r>
          <w:t>d</w:t>
        </w:r>
        <w:r>
          <w:t xml:space="preserve">eral </w:t>
        </w:r>
      </w:ins>
      <w:ins w:id="106" w:author="misd" w:date="2014-10-14T14:14:00Z">
        <w:r>
          <w:t>smart snack</w:t>
        </w:r>
      </w:ins>
      <w:ins w:id="107" w:author="misd" w:date="2014-11-19T16:11:00Z">
        <w:r>
          <w:t xml:space="preserve"> guidelines, an</w:t>
        </w:r>
      </w:ins>
      <w:ins w:id="108" w:author="misd" w:date="2014-10-14T14:14:00Z">
        <w:r>
          <w:t xml:space="preserve">d only one food </w:t>
        </w:r>
      </w:ins>
      <w:ins w:id="109" w:author="misd" w:date="2014-11-19T16:11:00Z">
        <w:r>
          <w:t xml:space="preserve">item </w:t>
        </w:r>
      </w:ins>
      <w:ins w:id="110" w:author="misd" w:date="2014-10-14T14:14:00Z">
        <w:r>
          <w:t xml:space="preserve">that does not meet the smart snack </w:t>
        </w:r>
      </w:ins>
      <w:ins w:id="111" w:author="misd" w:date="2014-11-19T16:11:00Z">
        <w:r>
          <w:t>guidelines</w:t>
        </w:r>
      </w:ins>
      <w:ins w:id="112" w:author="misd" w:date="2014-10-14T14:14:00Z">
        <w:r>
          <w:t xml:space="preserve">.  </w:t>
        </w:r>
      </w:ins>
    </w:p>
    <w:p w:rsidR="00000000" w:rsidRDefault="008012FA">
      <w:pPr>
        <w:pStyle w:val="local1"/>
        <w:numPr>
          <w:ilvl w:val="0"/>
          <w:numId w:val="33"/>
        </w:numPr>
        <w:pPrChange w:id="113" w:author="misd" w:date="2014-10-14T14:14:00Z">
          <w:pPr>
            <w:pStyle w:val="local1"/>
          </w:pPr>
        </w:pPrChange>
      </w:pPr>
      <w:ins w:id="114" w:author="misd" w:date="2014-10-14T14:15:00Z">
        <w:r>
          <w:t xml:space="preserve">Foods provided as part of the curriculum or </w:t>
        </w:r>
      </w:ins>
      <w:ins w:id="115" w:author="misd" w:date="2014-11-19T16:12:00Z">
        <w:r>
          <w:t xml:space="preserve">on </w:t>
        </w:r>
      </w:ins>
      <w:ins w:id="116" w:author="misd" w:date="2014-10-14T14:15:00Z">
        <w:r>
          <w:t>waiver days must be inclusive for all students</w:t>
        </w:r>
      </w:ins>
      <w:ins w:id="117" w:author="misd" w:date="2014-11-19T16:12:00Z">
        <w:r>
          <w:t xml:space="preserve">. </w:t>
        </w:r>
      </w:ins>
      <w:ins w:id="118" w:author="misd" w:date="2014-10-14T14:15:00Z">
        <w:r>
          <w:t xml:space="preserve"> </w:t>
        </w:r>
      </w:ins>
      <w:ins w:id="119" w:author="misd" w:date="2014-11-19T16:12:00Z">
        <w:r>
          <w:t>F</w:t>
        </w:r>
      </w:ins>
      <w:ins w:id="120" w:author="misd" w:date="2014-10-14T14:15:00Z">
        <w:r>
          <w:t>ood allergies</w:t>
        </w:r>
      </w:ins>
      <w:ins w:id="121" w:author="misd" w:date="2014-11-19T16:12:00Z">
        <w:r>
          <w:t xml:space="preserve">, </w:t>
        </w:r>
      </w:ins>
      <w:ins w:id="122" w:author="misd" w:date="2014-10-14T14:15:00Z">
        <w:r>
          <w:t>diabetes</w:t>
        </w:r>
      </w:ins>
      <w:ins w:id="123" w:author="misd" w:date="2014-11-19T16:12:00Z">
        <w:r>
          <w:t>, and other documented food</w:t>
        </w:r>
      </w:ins>
      <w:ins w:id="124" w:author="misd" w:date="2014-11-20T09:26:00Z">
        <w:r>
          <w:t>-</w:t>
        </w:r>
      </w:ins>
      <w:ins w:id="125" w:author="misd" w:date="2014-11-19T16:12:00Z">
        <w:r>
          <w:t>related special needs</w:t>
        </w:r>
      </w:ins>
      <w:ins w:id="126" w:author="misd" w:date="2014-10-14T14:15:00Z">
        <w:r>
          <w:t xml:space="preserve"> must be considered. </w:t>
        </w:r>
      </w:ins>
    </w:p>
    <w:p w:rsidR="00261FBF" w:rsidRPr="002D039D" w:rsidRDefault="008012FA">
      <w:pPr>
        <w:pStyle w:val="local1"/>
      </w:pPr>
      <w:r>
        <w:t xml:space="preserve">In addition to </w:t>
      </w:r>
      <w:del w:id="127" w:author="misd" w:date="2014-11-19T16:12:00Z">
        <w:r>
          <w:delText xml:space="preserve">legal </w:delText>
        </w:r>
      </w:del>
      <w:ins w:id="128" w:author="misd" w:date="2014-11-19T16:12:00Z">
        <w:r>
          <w:t xml:space="preserve">these </w:t>
        </w:r>
      </w:ins>
      <w:r>
        <w:t>requirements, the District shall:</w:t>
      </w:r>
    </w:p>
    <w:p w:rsidR="00261FBF" w:rsidRPr="002D039D" w:rsidDel="00D70CF5" w:rsidRDefault="008012FA">
      <w:pPr>
        <w:pStyle w:val="list1"/>
        <w:rPr>
          <w:del w:id="129" w:author="misd" w:date="2014-10-14T14:16:00Z"/>
        </w:rPr>
      </w:pPr>
      <w:del w:id="130" w:author="misd" w:date="2014-10-14T14:16:00Z">
        <w:r>
          <w:delText>Establish age-appropriate guidelines for food and beverages at classroom parties or school celebrations [see CO];</w:delText>
        </w:r>
      </w:del>
    </w:p>
    <w:p w:rsidR="00261FBF" w:rsidRPr="002D039D" w:rsidRDefault="008012FA">
      <w:pPr>
        <w:pStyle w:val="list1"/>
      </w:pPr>
      <w:r>
        <w:t xml:space="preserve">Provide teachers with education and guidelines on the use of </w:t>
      </w:r>
      <w:ins w:id="131" w:author="misd" w:date="2014-10-14T14:16:00Z">
        <w:r>
          <w:t xml:space="preserve">items other than </w:t>
        </w:r>
      </w:ins>
      <w:r>
        <w:t>food as a reward in the classroom; and</w:t>
      </w:r>
    </w:p>
    <w:p w:rsidR="00261FBF" w:rsidRPr="002D039D" w:rsidRDefault="008012FA">
      <w:pPr>
        <w:pStyle w:val="list1"/>
      </w:pPr>
      <w:r>
        <w:t>Require that healthy food and beverage options be included at concessions at school-related events outside of the school day.</w:t>
      </w:r>
    </w:p>
    <w:p w:rsidR="00261FBF" w:rsidRPr="002D039D" w:rsidRDefault="008012FA">
      <w:pPr>
        <w:pStyle w:val="margin1"/>
        <w:framePr w:wrap="around"/>
      </w:pPr>
      <w:r>
        <w:t>WELLNESS GOALS</w:t>
      </w:r>
    </w:p>
    <w:p w:rsidR="00261FBF" w:rsidRPr="002D039D" w:rsidRDefault="008012FA">
      <w:pPr>
        <w:pStyle w:val="margin2"/>
        <w:framePr w:wrap="around"/>
      </w:pPr>
      <w:r>
        <w:t>NUTRITION EDUCATION</w:t>
      </w:r>
    </w:p>
    <w:p w:rsidR="00261FBF" w:rsidRPr="002D039D" w:rsidRDefault="008012FA">
      <w:pPr>
        <w:pStyle w:val="local1"/>
      </w:pPr>
      <w:r w:rsidRPr="002D039D">
        <w:rPr>
          <w:vanish/>
          <w:rPrChange w:id="132" w:author="misd" w:date="2014-12-19T09:52:00Z">
            <w:rPr>
              <w:vanish/>
            </w:rPr>
          </w:rPrChange>
        </w:rPr>
        <w:fldChar w:fldCharType="begin"/>
      </w:r>
      <w:r>
        <w:rPr>
          <w:vanish/>
        </w:rPr>
        <w:instrText>LISTNUM \l 1 \s 0</w:instrText>
      </w:r>
      <w:r w:rsidRPr="002D039D">
        <w:rPr>
          <w:vanish/>
          <w:rPrChange w:id="133" w:author="misd" w:date="2014-12-19T09:52:00Z">
            <w:rPr>
              <w:vanish/>
            </w:rPr>
          </w:rPrChange>
        </w:rPr>
        <w:fldChar w:fldCharType="end">
          <w:numberingChange w:id="134" w:author="misd" w:date="2014-10-14T14:06:00Z" w:original="0."/>
        </w:fldChar>
      </w:r>
      <w:r>
        <w:t>The District shall implement, in accordance with law, a coordinated health program with a nutrition education component [see EHAB and EHAC] and shall use health course curriculum that emphasi</w:t>
      </w:r>
      <w:r>
        <w:t>z</w:t>
      </w:r>
      <w:r>
        <w:t>es the importance of proper nutrition [see EHAA].</w:t>
      </w:r>
    </w:p>
    <w:p w:rsidR="00261FBF" w:rsidRPr="002D039D" w:rsidRDefault="008012FA">
      <w:pPr>
        <w:pStyle w:val="local1"/>
      </w:pPr>
      <w:r>
        <w:t>In addition, the District establishes the following goals for nutrition education:</w:t>
      </w:r>
    </w:p>
    <w:p w:rsidR="00261FBF" w:rsidRPr="002D039D" w:rsidRDefault="008012FA">
      <w:pPr>
        <w:pStyle w:val="list1"/>
      </w:pPr>
      <w:r>
        <w:t>Nutrition education will be a District</w:t>
      </w:r>
      <w:ins w:id="135" w:author="misd" w:date="2014-11-20T09:26:00Z">
        <w:r>
          <w:t>-</w:t>
        </w:r>
      </w:ins>
      <w:r>
        <w:t>wide priority and will be integrated into other areas of the curriculum, as appropriate.</w:t>
      </w:r>
    </w:p>
    <w:p w:rsidR="00261FBF" w:rsidRPr="002D039D" w:rsidRDefault="008012FA">
      <w:pPr>
        <w:pStyle w:val="list1"/>
      </w:pPr>
      <w:r>
        <w:t>Staff responsible for nutrition education will be adequately prepared and will participate in professional development a</w:t>
      </w:r>
      <w:r>
        <w:t>c</w:t>
      </w:r>
      <w:r>
        <w:t>tivities to effectively deliver the program as planned.</w:t>
      </w:r>
    </w:p>
    <w:p w:rsidR="00261FBF" w:rsidRPr="002D039D" w:rsidRDefault="008012FA">
      <w:pPr>
        <w:pStyle w:val="list1"/>
      </w:pPr>
      <w:r>
        <w:t>The food service staff, teachers, and other school personnel will coordinate the promotion of nutrition messages in the ca</w:t>
      </w:r>
      <w:r>
        <w:t>f</w:t>
      </w:r>
      <w:r>
        <w:t>eteria, the classroom, and other appropriate settings.</w:t>
      </w:r>
    </w:p>
    <w:p w:rsidR="00261FBF" w:rsidRPr="002D039D" w:rsidRDefault="008012FA">
      <w:pPr>
        <w:pStyle w:val="list1"/>
      </w:pPr>
      <w:r>
        <w:t>Educational nutrition information will be shared with families and the general public to positively influence the health of students and community members.</w:t>
      </w:r>
    </w:p>
    <w:p w:rsidR="00261FBF" w:rsidRPr="002D039D" w:rsidRDefault="008012FA">
      <w:pPr>
        <w:pStyle w:val="margin2"/>
        <w:framePr w:wrap="around"/>
      </w:pPr>
      <w:r>
        <w:t>PHYSICAL ACTIVITY</w:t>
      </w:r>
    </w:p>
    <w:p w:rsidR="00261FBF" w:rsidRPr="002D039D" w:rsidRDefault="008012FA">
      <w:pPr>
        <w:pStyle w:val="local1"/>
      </w:pPr>
      <w:r w:rsidRPr="002D039D">
        <w:rPr>
          <w:vanish/>
          <w:rPrChange w:id="136" w:author="misd" w:date="2014-12-19T09:52:00Z">
            <w:rPr>
              <w:vanish/>
            </w:rPr>
          </w:rPrChange>
        </w:rPr>
        <w:fldChar w:fldCharType="begin"/>
      </w:r>
      <w:r>
        <w:rPr>
          <w:vanish/>
        </w:rPr>
        <w:instrText>LISTNUM \l 1 \s 0</w:instrText>
      </w:r>
      <w:r w:rsidRPr="002D039D">
        <w:rPr>
          <w:vanish/>
          <w:rPrChange w:id="137" w:author="misd" w:date="2014-12-19T09:52:00Z">
            <w:rPr>
              <w:vanish/>
            </w:rPr>
          </w:rPrChange>
        </w:rPr>
        <w:fldChar w:fldCharType="end">
          <w:numberingChange w:id="138" w:author="misd" w:date="2014-10-14T14:06:00Z" w:original="0."/>
        </w:fldChar>
      </w:r>
      <w:r>
        <w:t>The District shall implement, in accordance with law, a coordinated health program with physical education and physical activity co</w:t>
      </w:r>
      <w:r>
        <w:t>m</w:t>
      </w:r>
      <w:r>
        <w:t>ponents and shall offer at least the required amount of physical a</w:t>
      </w:r>
      <w:r>
        <w:t>c</w:t>
      </w:r>
      <w:r>
        <w:t>tivity for all grades [see EHAB and EHAC].</w:t>
      </w:r>
    </w:p>
    <w:p w:rsidR="00261FBF" w:rsidRPr="002D039D" w:rsidRDefault="008012FA">
      <w:pPr>
        <w:pStyle w:val="local1"/>
      </w:pPr>
      <w:r>
        <w:t>In addition, the District establishes the following goals for physical activity:</w:t>
      </w:r>
    </w:p>
    <w:p w:rsidR="00261FBF" w:rsidRPr="002D039D" w:rsidRDefault="008012FA">
      <w:pPr>
        <w:pStyle w:val="list1"/>
      </w:pPr>
      <w:r>
        <w:t>The District will provide an environment that fosters safe and enjoyable fitness activities for all students, including those who are not participating in competitive sports.</w:t>
      </w:r>
    </w:p>
    <w:p w:rsidR="00261FBF" w:rsidRPr="002D039D" w:rsidRDefault="008012FA">
      <w:pPr>
        <w:pStyle w:val="list1"/>
      </w:pPr>
      <w:r>
        <w:t>Physical education classes will regularly emphasize moderate to vigorous activity.</w:t>
      </w:r>
    </w:p>
    <w:p w:rsidR="00261FBF" w:rsidRPr="002D039D" w:rsidRDefault="008012FA">
      <w:pPr>
        <w:pStyle w:val="list1"/>
      </w:pPr>
      <w:r>
        <w:t>The District will encourage teachers to integrate physical a</w:t>
      </w:r>
      <w:r>
        <w:t>c</w:t>
      </w:r>
      <w:r>
        <w:t>tivity into the academic curriculum where appropriate.</w:t>
      </w:r>
    </w:p>
    <w:p w:rsidR="00261FBF" w:rsidRPr="002D039D" w:rsidRDefault="008012FA">
      <w:pPr>
        <w:pStyle w:val="list1"/>
      </w:pPr>
      <w:r>
        <w:t>Before-school and after-school physical activity programs will be offered and students will be encouraged to participate.</w:t>
      </w:r>
    </w:p>
    <w:p w:rsidR="00261FBF" w:rsidRPr="002D039D" w:rsidRDefault="008012FA">
      <w:pPr>
        <w:pStyle w:val="list1"/>
      </w:pPr>
      <w:r>
        <w:t>Teachers and other school staff will receive training to pr</w:t>
      </w:r>
      <w:r>
        <w:t>o</w:t>
      </w:r>
      <w:r>
        <w:t>mote enjoyable, life-long physical activity for themselves and students.</w:t>
      </w:r>
    </w:p>
    <w:p w:rsidR="00261FBF" w:rsidRPr="002D039D" w:rsidRDefault="008012FA">
      <w:pPr>
        <w:pStyle w:val="list1"/>
        <w:rPr>
          <w:ins w:id="139" w:author="misd" w:date="2014-10-14T14:16:00Z"/>
        </w:rPr>
      </w:pPr>
      <w:r>
        <w:t>The District will encourage parents to support their children’s participation, to be active role models, and to include physical activity in family events.</w:t>
      </w:r>
    </w:p>
    <w:p w:rsidR="00CE03F9" w:rsidRPr="002D039D" w:rsidRDefault="008012FA">
      <w:pPr>
        <w:pStyle w:val="list1"/>
      </w:pPr>
      <w:ins w:id="140" w:author="misd" w:date="2014-11-19T16:15:00Z">
        <w:r>
          <w:t>The District shall p</w:t>
        </w:r>
      </w:ins>
      <w:ins w:id="141" w:author="misd" w:date="2014-10-14T14:16:00Z">
        <w:r>
          <w:t xml:space="preserve">rovide teachers and staff with education and guidelines in the importance of not using or taking away physical activity or recess as a punishment. </w:t>
        </w:r>
      </w:ins>
      <w:ins w:id="142" w:author="misd" w:date="2014-11-21T10:45:00Z">
        <w:r>
          <w:t>Twenty minutes of recess shall be provided</w:t>
        </w:r>
      </w:ins>
      <w:ins w:id="143" w:author="misd" w:date="2014-11-21T10:51:00Z">
        <w:r>
          <w:t xml:space="preserve"> daily</w:t>
        </w:r>
      </w:ins>
      <w:ins w:id="144" w:author="misd" w:date="2014-11-21T10:45:00Z">
        <w:r>
          <w:t xml:space="preserve"> at elementary campuses. </w:t>
        </w:r>
      </w:ins>
    </w:p>
    <w:p w:rsidR="00261FBF" w:rsidRPr="002D039D" w:rsidDel="00CE03F9" w:rsidRDefault="008012FA">
      <w:pPr>
        <w:pStyle w:val="list1"/>
        <w:rPr>
          <w:del w:id="145" w:author="misd" w:date="2014-10-14T14:17:00Z"/>
        </w:rPr>
      </w:pPr>
      <w:del w:id="146" w:author="misd" w:date="2014-10-14T14:17:00Z">
        <w:r>
          <w:delText>The District will encourage students, parents, staff, and co</w:delText>
        </w:r>
        <w:r>
          <w:delText>m</w:delText>
        </w:r>
        <w:r>
          <w:delText>munity members to use the District’s recreational facilities that are available outside of the school day.  [See GKD]</w:delText>
        </w:r>
      </w:del>
    </w:p>
    <w:p w:rsidR="00261FBF" w:rsidRPr="002D039D" w:rsidRDefault="008012FA">
      <w:pPr>
        <w:pStyle w:val="margin2"/>
        <w:framePr w:wrap="around"/>
      </w:pPr>
      <w:r>
        <w:t>SCHOOL-BASED ACTIVITIES</w:t>
      </w:r>
    </w:p>
    <w:p w:rsidR="00261FBF" w:rsidRPr="002D039D" w:rsidRDefault="008012FA">
      <w:pPr>
        <w:pStyle w:val="local1"/>
      </w:pPr>
      <w:r w:rsidRPr="002D039D">
        <w:rPr>
          <w:vanish/>
          <w:rPrChange w:id="147" w:author="misd" w:date="2014-12-19T09:52:00Z">
            <w:rPr>
              <w:vanish/>
            </w:rPr>
          </w:rPrChange>
        </w:rPr>
        <w:fldChar w:fldCharType="begin"/>
      </w:r>
      <w:r>
        <w:rPr>
          <w:vanish/>
        </w:rPr>
        <w:instrText>LISTNUM \l 1 \s 0</w:instrText>
      </w:r>
      <w:r w:rsidRPr="002D039D">
        <w:rPr>
          <w:vanish/>
          <w:rPrChange w:id="148" w:author="misd" w:date="2014-12-19T09:52:00Z">
            <w:rPr>
              <w:vanish/>
            </w:rPr>
          </w:rPrChange>
        </w:rPr>
        <w:fldChar w:fldCharType="end">
          <w:numberingChange w:id="149" w:author="misd" w:date="2014-10-14T14:06:00Z" w:original="0."/>
        </w:fldChar>
      </w:r>
      <w:r>
        <w:t>The District establishes the following goals to create an enviro</w:t>
      </w:r>
      <w:r>
        <w:t>n</w:t>
      </w:r>
      <w:r>
        <w:t>ment conducive to healthful eating and physical activity and to e</w:t>
      </w:r>
      <w:r>
        <w:t>x</w:t>
      </w:r>
      <w:r>
        <w:t>press a consistent wellness message through other school-based activities:</w:t>
      </w:r>
    </w:p>
    <w:p w:rsidR="00261FBF" w:rsidRPr="002D039D" w:rsidRDefault="008012FA">
      <w:pPr>
        <w:pStyle w:val="list1"/>
      </w:pPr>
      <w:r>
        <w:t>Sufficient time will be allowed for students to eat meals in lunchroom facilities that are clean, safe, and comfortable.</w:t>
      </w:r>
    </w:p>
    <w:p w:rsidR="00261FBF" w:rsidRPr="002D039D" w:rsidRDefault="008012FA">
      <w:pPr>
        <w:pStyle w:val="list1"/>
      </w:pPr>
      <w:r>
        <w:t>Wellness for students and their families will be promoted at suitable school activities.</w:t>
      </w:r>
    </w:p>
    <w:p w:rsidR="00261FBF" w:rsidRPr="002D039D" w:rsidRDefault="008012FA">
      <w:pPr>
        <w:pStyle w:val="list1"/>
      </w:pPr>
      <w:r>
        <w:t>Employee wellness education and involvement will be pr</w:t>
      </w:r>
      <w:r>
        <w:t>o</w:t>
      </w:r>
      <w:r>
        <w:t>moted at suitable school activities.</w:t>
      </w:r>
    </w:p>
    <w:p w:rsidR="00261FBF" w:rsidRPr="002D039D" w:rsidRDefault="008012FA">
      <w:pPr>
        <w:pStyle w:val="margin1"/>
        <w:framePr w:wrap="around"/>
      </w:pPr>
      <w:r>
        <w:t>IMPLEMENTATION</w:t>
      </w:r>
    </w:p>
    <w:p w:rsidR="00261FBF" w:rsidRDefault="008012FA">
      <w:pPr>
        <w:pStyle w:val="local1"/>
      </w:pPr>
      <w:r w:rsidRPr="002D039D">
        <w:rPr>
          <w:vanish/>
          <w:rPrChange w:id="150" w:author="misd" w:date="2014-12-19T09:52:00Z">
            <w:rPr>
              <w:vanish/>
            </w:rPr>
          </w:rPrChange>
        </w:rPr>
        <w:fldChar w:fldCharType="begin"/>
      </w:r>
      <w:r>
        <w:rPr>
          <w:vanish/>
        </w:rPr>
        <w:instrText>LISTNUM \l 1 \s 0</w:instrText>
      </w:r>
      <w:r w:rsidRPr="002D039D">
        <w:rPr>
          <w:vanish/>
          <w:rPrChange w:id="151" w:author="misd" w:date="2014-12-19T09:52:00Z">
            <w:rPr>
              <w:vanish/>
            </w:rPr>
          </w:rPrChange>
        </w:rPr>
        <w:fldChar w:fldCharType="end">
          <w:numberingChange w:id="152" w:author="misd" w:date="2014-10-14T14:06:00Z" w:original="0."/>
        </w:fldChar>
      </w:r>
      <w:r>
        <w:t xml:space="preserve">The </w:t>
      </w:r>
      <w:r w:rsidRPr="002D039D">
        <w:rPr>
          <w:rPrChange w:id="153" w:author="misd" w:date="2014-12-19T09:52:00Z">
            <w:rPr/>
          </w:rPrChange>
        </w:rPr>
        <w:fldChar w:fldCharType="begin"/>
      </w:r>
      <w:r>
        <w:instrText>MERGEFIELD S028 \* MERGEFORMAT</w:instrText>
      </w:r>
      <w:r w:rsidRPr="002D039D">
        <w:rPr>
          <w:rPrChange w:id="154" w:author="misd" w:date="2014-12-19T09:52:00Z">
            <w:rPr/>
          </w:rPrChange>
        </w:rPr>
        <w:fldChar w:fldCharType="separate"/>
      </w:r>
      <w:r>
        <w:rPr>
          <w:rFonts w:eastAsia="Arial" w:cs="Arial"/>
        </w:rPr>
        <w:t>Superintendent or designee</w:t>
      </w:r>
      <w:r w:rsidRPr="002D039D">
        <w:rPr>
          <w:rPrChange w:id="155" w:author="misd" w:date="2014-12-19T09:52:00Z">
            <w:rPr/>
          </w:rPrChange>
        </w:rPr>
        <w:fldChar w:fldCharType="end"/>
      </w:r>
      <w:r>
        <w:rPr>
          <w:rFonts w:eastAsia="Arial" w:cs="Arial"/>
        </w:rPr>
        <w:t xml:space="preserve"> shall oversee the implementation of this policy and shall develop administrative procedures for per</w:t>
      </w:r>
      <w:r>
        <w:rPr>
          <w:rFonts w:eastAsia="Arial" w:cs="Arial"/>
        </w:rPr>
        <w:t>i</w:t>
      </w:r>
      <w:r>
        <w:rPr>
          <w:rFonts w:eastAsia="Arial" w:cs="Arial"/>
        </w:rPr>
        <w:t>odically measuring the implementation of the wellness policy.</w:t>
      </w:r>
      <w:r>
        <w:rPr>
          <w:noProof/>
          <w:rPrChange w:id="156" w:author="misd" w:date="2014-12-19T09:52:00Z">
            <w:rPr>
              <w:noProof/>
            </w:rPr>
          </w:rPrChang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75pt;height:.75pt;z-index:251658240;visibility:hidden;mso-position-horizontal-relative:text;mso-position-vertical-relative:text"/>
        </w:pict>
      </w:r>
    </w:p>
    <w:sectPr w:rsidR="00261FBF" w:rsidSect="00261FBF">
      <w:headerReference w:type="default" r:id="rId10"/>
      <w:footerReference w:type="default" r:id="rId11"/>
      <w:pgSz w:w="12240" w:h="15840" w:code="1"/>
      <w:pgMar w:top="2160" w:right="1440" w:bottom="1440" w:left="4248" w:header="360" w:footer="50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60A" w:rsidRDefault="008A560A" w:rsidP="00261FBF">
      <w:pPr>
        <w:spacing w:after="0" w:line="240" w:lineRule="auto"/>
      </w:pPr>
      <w:r>
        <w:separator/>
      </w:r>
    </w:p>
  </w:endnote>
  <w:endnote w:type="continuationSeparator" w:id="0">
    <w:p w:rsidR="008A560A" w:rsidRDefault="008A560A" w:rsidP="00261F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tblInd w:w="-2520" w:type="dxa"/>
      <w:tblCellMar>
        <w:left w:w="0" w:type="dxa"/>
        <w:right w:w="0" w:type="dxa"/>
      </w:tblCellMar>
      <w:tblLook w:val="00BF"/>
    </w:tblPr>
    <w:tblGrid>
      <w:gridCol w:w="3600"/>
      <w:gridCol w:w="2304"/>
      <w:gridCol w:w="3168"/>
    </w:tblGrid>
    <w:tr w:rsidR="00261FBF">
      <w:trPr>
        <w:cantSplit/>
      </w:trPr>
      <w:tc>
        <w:tcPr>
          <w:tcW w:w="3600" w:type="dxa"/>
        </w:tcPr>
        <w:p w:rsidR="007336C0" w:rsidRDefault="00BA74D0">
          <w:pPr>
            <w:pStyle w:val="Footer"/>
          </w:pPr>
          <w:r>
            <w:t xml:space="preserve">DATE ISSUED: 9/11/2006  </w:t>
          </w:r>
        </w:p>
      </w:tc>
      <w:tc>
        <w:tcPr>
          <w:tcW w:w="2304" w:type="dxa"/>
          <w:vMerge w:val="restart"/>
        </w:tcPr>
        <w:p w:rsidR="007336C0" w:rsidRDefault="008012FA">
          <w:pPr>
            <w:pStyle w:val="Footer"/>
            <w:jc w:val="right"/>
          </w:pPr>
          <w:r>
            <w:fldChar w:fldCharType="begin"/>
          </w:r>
          <w:r w:rsidR="00BA74D0">
            <w:instrText xml:space="preserve"> IF </w:instrText>
          </w:r>
          <w:r>
            <w:fldChar w:fldCharType="begin"/>
          </w:r>
          <w:r w:rsidR="00BA74D0">
            <w:instrText xml:space="preserve"> PAGE </w:instrText>
          </w:r>
          <w:r>
            <w:fldChar w:fldCharType="separate"/>
          </w:r>
          <w:r w:rsidR="00985A23">
            <w:rPr>
              <w:noProof/>
            </w:rPr>
            <w:instrText>1</w:instrText>
          </w:r>
          <w:r>
            <w:fldChar w:fldCharType="end"/>
          </w:r>
          <w:r w:rsidR="00BA74D0">
            <w:instrText xml:space="preserve"> = </w:instrText>
          </w:r>
          <w:r>
            <w:fldChar w:fldCharType="begin"/>
          </w:r>
          <w:r w:rsidR="00BA74D0">
            <w:instrText xml:space="preserve"> NUMPAGES </w:instrText>
          </w:r>
          <w:r>
            <w:fldChar w:fldCharType="separate"/>
          </w:r>
          <w:r w:rsidR="00985A23">
            <w:rPr>
              <w:noProof/>
            </w:rPr>
            <w:instrText>4</w:instrText>
          </w:r>
          <w:r>
            <w:fldChar w:fldCharType="end"/>
          </w:r>
          <w:r w:rsidR="00BA74D0">
            <w:instrText xml:space="preserve"> "ADOPTED:" "" </w:instrText>
          </w:r>
          <w:r>
            <w:fldChar w:fldCharType="end"/>
          </w:r>
        </w:p>
      </w:tc>
      <w:tc>
        <w:tcPr>
          <w:tcW w:w="3168" w:type="dxa"/>
        </w:tcPr>
        <w:p w:rsidR="007336C0" w:rsidRDefault="008012FA">
          <w:pPr>
            <w:pStyle w:val="Footer"/>
            <w:jc w:val="right"/>
          </w:pPr>
          <w:r>
            <w:fldChar w:fldCharType="begin"/>
          </w:r>
          <w:r w:rsidR="00BA74D0">
            <w:instrText xml:space="preserve"> PAGE </w:instrText>
          </w:r>
          <w:r>
            <w:fldChar w:fldCharType="separate"/>
          </w:r>
          <w:r w:rsidR="00985A23">
            <w:rPr>
              <w:noProof/>
            </w:rPr>
            <w:t>1</w:t>
          </w:r>
          <w:r>
            <w:fldChar w:fldCharType="end"/>
          </w:r>
          <w:r w:rsidR="00BA74D0">
            <w:t xml:space="preserve"> of </w:t>
          </w:r>
          <w:r>
            <w:fldChar w:fldCharType="begin"/>
          </w:r>
          <w:r w:rsidR="00BA74D0">
            <w:instrText xml:space="preserve"> NUMPAGES </w:instrText>
          </w:r>
          <w:r>
            <w:fldChar w:fldCharType="separate"/>
          </w:r>
          <w:r w:rsidR="00985A23">
            <w:rPr>
              <w:noProof/>
            </w:rPr>
            <w:t>4</w:t>
          </w:r>
          <w:r>
            <w:fldChar w:fldCharType="end"/>
          </w:r>
        </w:p>
      </w:tc>
    </w:tr>
    <w:tr w:rsidR="00261FBF">
      <w:trPr>
        <w:cantSplit/>
      </w:trPr>
      <w:tc>
        <w:tcPr>
          <w:tcW w:w="3600" w:type="dxa"/>
        </w:tcPr>
        <w:p w:rsidR="007336C0" w:rsidRDefault="00BA74D0">
          <w:pPr>
            <w:pStyle w:val="Footer"/>
          </w:pPr>
          <w:r>
            <w:t>LDU-37-06</w:t>
          </w:r>
        </w:p>
      </w:tc>
      <w:tc>
        <w:tcPr>
          <w:tcW w:w="2304" w:type="dxa"/>
          <w:vMerge/>
        </w:tcPr>
        <w:p w:rsidR="007336C0" w:rsidRDefault="008A560A">
          <w:pPr>
            <w:pStyle w:val="Footer"/>
          </w:pPr>
        </w:p>
      </w:tc>
      <w:tc>
        <w:tcPr>
          <w:tcW w:w="3168" w:type="dxa"/>
        </w:tcPr>
        <w:p w:rsidR="007336C0" w:rsidRDefault="008A560A">
          <w:pPr>
            <w:pStyle w:val="Footer"/>
          </w:pPr>
        </w:p>
      </w:tc>
    </w:tr>
    <w:tr w:rsidR="00261FBF">
      <w:trPr>
        <w:cantSplit/>
      </w:trPr>
      <w:tc>
        <w:tcPr>
          <w:tcW w:w="3600" w:type="dxa"/>
        </w:tcPr>
        <w:p w:rsidR="007336C0" w:rsidRDefault="00BA74D0">
          <w:pPr>
            <w:pStyle w:val="Footer"/>
          </w:pPr>
          <w:r>
            <w:t>FFA(LOCAL)-X</w:t>
          </w:r>
        </w:p>
      </w:tc>
      <w:tc>
        <w:tcPr>
          <w:tcW w:w="2304" w:type="dxa"/>
          <w:vMerge/>
        </w:tcPr>
        <w:p w:rsidR="007336C0" w:rsidRDefault="008A560A">
          <w:pPr>
            <w:pStyle w:val="Footer"/>
          </w:pPr>
        </w:p>
      </w:tc>
      <w:tc>
        <w:tcPr>
          <w:tcW w:w="3168" w:type="dxa"/>
        </w:tcPr>
        <w:p w:rsidR="007336C0" w:rsidRDefault="008A560A">
          <w:pPr>
            <w:pStyle w:val="Footer"/>
          </w:pPr>
        </w:p>
      </w:tc>
    </w:tr>
  </w:tbl>
  <w:p w:rsidR="007336C0" w:rsidRDefault="008A560A">
    <w:pPr>
      <w:pStyle w:val="Footer"/>
      <w:spacing w:line="20"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60A" w:rsidRDefault="008A560A" w:rsidP="00261FBF">
      <w:pPr>
        <w:spacing w:after="0" w:line="240" w:lineRule="auto"/>
      </w:pPr>
      <w:r>
        <w:separator/>
      </w:r>
    </w:p>
  </w:footnote>
  <w:footnote w:type="continuationSeparator" w:id="0">
    <w:p w:rsidR="008A560A" w:rsidRDefault="008A560A" w:rsidP="00261F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72" w:type="dxa"/>
      <w:tblInd w:w="-2520" w:type="dxa"/>
      <w:tblCellMar>
        <w:left w:w="0" w:type="dxa"/>
        <w:right w:w="0" w:type="dxa"/>
      </w:tblCellMar>
      <w:tblLook w:val="00BF"/>
    </w:tblPr>
    <w:tblGrid>
      <w:gridCol w:w="7488"/>
      <w:gridCol w:w="1584"/>
    </w:tblGrid>
    <w:tr w:rsidR="00261FBF">
      <w:tc>
        <w:tcPr>
          <w:tcW w:w="7488" w:type="dxa"/>
        </w:tcPr>
        <w:p w:rsidR="007336C0" w:rsidRDefault="00BA74D0">
          <w:pPr>
            <w:pStyle w:val="Header"/>
          </w:pPr>
          <w:r>
            <w:t>McKinney ISD</w:t>
          </w:r>
        </w:p>
      </w:tc>
      <w:tc>
        <w:tcPr>
          <w:tcW w:w="1584" w:type="dxa"/>
        </w:tcPr>
        <w:p w:rsidR="007336C0" w:rsidRDefault="008A560A">
          <w:pPr>
            <w:pStyle w:val="Header"/>
          </w:pPr>
        </w:p>
      </w:tc>
    </w:tr>
    <w:tr w:rsidR="00261FBF">
      <w:tc>
        <w:tcPr>
          <w:tcW w:w="7488" w:type="dxa"/>
        </w:tcPr>
        <w:p w:rsidR="007336C0" w:rsidRDefault="00BA74D0">
          <w:pPr>
            <w:pStyle w:val="Header"/>
          </w:pPr>
          <w:r>
            <w:t>043907</w:t>
          </w:r>
        </w:p>
      </w:tc>
      <w:tc>
        <w:tcPr>
          <w:tcW w:w="1584" w:type="dxa"/>
        </w:tcPr>
        <w:p w:rsidR="007336C0" w:rsidRDefault="008A560A">
          <w:pPr>
            <w:pStyle w:val="Header"/>
          </w:pPr>
        </w:p>
      </w:tc>
    </w:tr>
    <w:tr w:rsidR="00261FBF">
      <w:tc>
        <w:tcPr>
          <w:tcW w:w="7488" w:type="dxa"/>
        </w:tcPr>
        <w:p w:rsidR="007336C0" w:rsidRDefault="008A560A">
          <w:pPr>
            <w:pStyle w:val="Header"/>
          </w:pPr>
        </w:p>
      </w:tc>
      <w:tc>
        <w:tcPr>
          <w:tcW w:w="1584" w:type="dxa"/>
        </w:tcPr>
        <w:p w:rsidR="007336C0" w:rsidRDefault="008A560A">
          <w:pPr>
            <w:pStyle w:val="Header"/>
          </w:pPr>
        </w:p>
      </w:tc>
    </w:tr>
    <w:tr w:rsidR="00261FBF">
      <w:tc>
        <w:tcPr>
          <w:tcW w:w="7488" w:type="dxa"/>
        </w:tcPr>
        <w:p w:rsidR="007336C0" w:rsidRDefault="00BA74D0">
          <w:pPr>
            <w:pStyle w:val="Header"/>
          </w:pPr>
          <w:r>
            <w:t>STUDENT WELFARE</w:t>
          </w:r>
        </w:p>
      </w:tc>
      <w:tc>
        <w:tcPr>
          <w:tcW w:w="1584" w:type="dxa"/>
        </w:tcPr>
        <w:p w:rsidR="007336C0" w:rsidRDefault="00BA74D0">
          <w:pPr>
            <w:pStyle w:val="Header"/>
            <w:jc w:val="right"/>
          </w:pPr>
          <w:r>
            <w:t>FFA</w:t>
          </w:r>
        </w:p>
      </w:tc>
    </w:tr>
    <w:tr w:rsidR="00261FBF">
      <w:tc>
        <w:tcPr>
          <w:tcW w:w="7488" w:type="dxa"/>
        </w:tcPr>
        <w:p w:rsidR="007336C0" w:rsidRDefault="00BA74D0">
          <w:pPr>
            <w:pStyle w:val="Header"/>
          </w:pPr>
          <w:r>
            <w:t>WELLNESS AND HEALTH SERVICES</w:t>
          </w:r>
        </w:p>
      </w:tc>
      <w:tc>
        <w:tcPr>
          <w:tcW w:w="1584" w:type="dxa"/>
        </w:tcPr>
        <w:p w:rsidR="007336C0" w:rsidRDefault="00BA74D0">
          <w:pPr>
            <w:pStyle w:val="Header"/>
            <w:jc w:val="right"/>
          </w:pPr>
          <w:r>
            <w:t>(LOCAL)</w:t>
          </w:r>
        </w:p>
      </w:tc>
    </w:tr>
  </w:tbl>
  <w:p w:rsidR="007336C0" w:rsidRDefault="008A560A">
    <w:pPr>
      <w:pStyle w:val="Header"/>
      <w:spacing w:line="2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B12CD96"/>
    <w:lvl w:ilvl="0">
      <w:start w:val="1"/>
      <w:numFmt w:val="decimal"/>
      <w:lvlText w:val="%1."/>
      <w:lvlJc w:val="left"/>
      <w:pPr>
        <w:tabs>
          <w:tab w:val="num" w:pos="1800"/>
        </w:tabs>
        <w:ind w:left="1800" w:hanging="360"/>
      </w:pPr>
    </w:lvl>
  </w:abstractNum>
  <w:abstractNum w:abstractNumId="1">
    <w:nsid w:val="FFFFFF7D"/>
    <w:multiLevelType w:val="singleLevel"/>
    <w:tmpl w:val="E20C6C2A"/>
    <w:lvl w:ilvl="0">
      <w:start w:val="1"/>
      <w:numFmt w:val="decimal"/>
      <w:lvlText w:val="%1."/>
      <w:lvlJc w:val="left"/>
      <w:pPr>
        <w:tabs>
          <w:tab w:val="num" w:pos="1440"/>
        </w:tabs>
        <w:ind w:left="1440" w:hanging="360"/>
      </w:pPr>
    </w:lvl>
  </w:abstractNum>
  <w:abstractNum w:abstractNumId="2">
    <w:nsid w:val="FFFFFF7E"/>
    <w:multiLevelType w:val="singleLevel"/>
    <w:tmpl w:val="D05E3A34"/>
    <w:lvl w:ilvl="0">
      <w:start w:val="1"/>
      <w:numFmt w:val="decimal"/>
      <w:lvlText w:val="%1."/>
      <w:lvlJc w:val="left"/>
      <w:pPr>
        <w:tabs>
          <w:tab w:val="num" w:pos="1080"/>
        </w:tabs>
        <w:ind w:left="1080" w:hanging="360"/>
      </w:pPr>
    </w:lvl>
  </w:abstractNum>
  <w:abstractNum w:abstractNumId="3">
    <w:nsid w:val="FFFFFF7F"/>
    <w:multiLevelType w:val="singleLevel"/>
    <w:tmpl w:val="9DA08A9C"/>
    <w:lvl w:ilvl="0">
      <w:start w:val="1"/>
      <w:numFmt w:val="decimal"/>
      <w:lvlText w:val="%1."/>
      <w:lvlJc w:val="left"/>
      <w:pPr>
        <w:tabs>
          <w:tab w:val="num" w:pos="720"/>
        </w:tabs>
        <w:ind w:left="720" w:hanging="360"/>
      </w:pPr>
    </w:lvl>
  </w:abstractNum>
  <w:abstractNum w:abstractNumId="4">
    <w:nsid w:val="FFFFFF80"/>
    <w:multiLevelType w:val="singleLevel"/>
    <w:tmpl w:val="6FDCE9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D7E65B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144530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1241FB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BE61138"/>
    <w:lvl w:ilvl="0">
      <w:start w:val="1"/>
      <w:numFmt w:val="decimal"/>
      <w:lvlText w:val="%1."/>
      <w:lvlJc w:val="left"/>
      <w:pPr>
        <w:tabs>
          <w:tab w:val="num" w:pos="360"/>
        </w:tabs>
        <w:ind w:left="360" w:hanging="360"/>
      </w:pPr>
    </w:lvl>
  </w:abstractNum>
  <w:abstractNum w:abstractNumId="9">
    <w:nsid w:val="FFFFFF89"/>
    <w:multiLevelType w:val="singleLevel"/>
    <w:tmpl w:val="CE24B378"/>
    <w:lvl w:ilvl="0">
      <w:start w:val="1"/>
      <w:numFmt w:val="bullet"/>
      <w:lvlText w:val=""/>
      <w:lvlJc w:val="left"/>
      <w:pPr>
        <w:tabs>
          <w:tab w:val="num" w:pos="360"/>
        </w:tabs>
        <w:ind w:left="360" w:hanging="360"/>
      </w:pPr>
      <w:rPr>
        <w:rFonts w:ascii="Symbol" w:hAnsi="Symbol" w:hint="default"/>
      </w:rPr>
    </w:lvl>
  </w:abstractNum>
  <w:abstractNum w:abstractNumId="10">
    <w:nsid w:val="01BE043D"/>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1">
    <w:nsid w:val="0FFC798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3E57201"/>
    <w:multiLevelType w:val="multilevel"/>
    <w:tmpl w:val="A1942F42"/>
    <w:lvl w:ilvl="0">
      <w:start w:val="1"/>
      <w:numFmt w:val="decimal"/>
      <w:pStyle w:val="list1"/>
      <w:lvlText w:val="%1."/>
      <w:lvlJc w:val="left"/>
      <w:pPr>
        <w:tabs>
          <w:tab w:val="num" w:pos="954"/>
        </w:tabs>
        <w:ind w:left="954" w:hanging="504"/>
      </w:pPr>
      <w:rPr>
        <w:rFonts w:hint="default"/>
      </w:rPr>
    </w:lvl>
    <w:lvl w:ilvl="1">
      <w:start w:val="1"/>
      <w:numFmt w:val="lowerLetter"/>
      <w:pStyle w:val="list2"/>
      <w:lvlText w:val="%2."/>
      <w:lvlJc w:val="left"/>
      <w:pPr>
        <w:tabs>
          <w:tab w:val="num" w:pos="1008"/>
        </w:tabs>
        <w:ind w:left="1008" w:hanging="504"/>
      </w:pPr>
      <w:rPr>
        <w:rFonts w:hint="default"/>
      </w:rPr>
    </w:lvl>
    <w:lvl w:ilvl="2">
      <w:start w:val="1"/>
      <w:numFmt w:val="decimal"/>
      <w:pStyle w:val="list3"/>
      <w:lvlText w:val="(%3)"/>
      <w:lvlJc w:val="left"/>
      <w:pPr>
        <w:tabs>
          <w:tab w:val="num" w:pos="1512"/>
        </w:tabs>
        <w:ind w:left="1512" w:hanging="504"/>
      </w:pPr>
      <w:rPr>
        <w:rFonts w:hint="default"/>
      </w:rPr>
    </w:lvl>
    <w:lvl w:ilvl="3">
      <w:start w:val="1"/>
      <w:numFmt w:val="lowerLetter"/>
      <w:pStyle w:val="list4"/>
      <w:lvlText w:val="(%4)"/>
      <w:lvlJc w:val="left"/>
      <w:pPr>
        <w:tabs>
          <w:tab w:val="num" w:pos="2016"/>
        </w:tabs>
        <w:ind w:left="2016" w:hanging="504"/>
      </w:pPr>
      <w:rPr>
        <w:rFonts w:hint="default"/>
      </w:rPr>
    </w:lvl>
    <w:lvl w:ilvl="4">
      <w:start w:val="1"/>
      <w:numFmt w:val="lowerRoman"/>
      <w:lvlText w:val="(%5)"/>
      <w:lvlJc w:val="left"/>
      <w:pPr>
        <w:tabs>
          <w:tab w:val="num" w:pos="2520"/>
        </w:tabs>
        <w:ind w:left="2520" w:hanging="50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E957D3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036D3A"/>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2FC600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73960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6912503"/>
    <w:multiLevelType w:val="multilevel"/>
    <w:tmpl w:val="17F8ED36"/>
    <w:lvl w:ilvl="0">
      <w:start w:val="1"/>
      <w:numFmt w:val="bullet"/>
      <w:pStyle w:val="bullet1"/>
      <w:lvlText w:val=""/>
      <w:lvlJc w:val="left"/>
      <w:pPr>
        <w:tabs>
          <w:tab w:val="num" w:pos="504"/>
        </w:tabs>
        <w:ind w:left="504" w:hanging="504"/>
      </w:pPr>
      <w:rPr>
        <w:rFonts w:ascii="Symbol" w:hAnsi="Symbol" w:hint="default"/>
      </w:rPr>
    </w:lvl>
    <w:lvl w:ilvl="1">
      <w:start w:val="1"/>
      <w:numFmt w:val="bullet"/>
      <w:pStyle w:val="bullet2"/>
      <w:lvlText w:val=""/>
      <w:lvlJc w:val="left"/>
      <w:pPr>
        <w:tabs>
          <w:tab w:val="num" w:pos="1008"/>
        </w:tabs>
        <w:ind w:left="1008" w:hanging="504"/>
      </w:pPr>
      <w:rPr>
        <w:rFonts w:ascii="Symbol" w:hAnsi="Symbol" w:hint="default"/>
      </w:rPr>
    </w:lvl>
    <w:lvl w:ilvl="2">
      <w:start w:val="1"/>
      <w:numFmt w:val="bullet"/>
      <w:pStyle w:val="bullet3"/>
      <w:lvlText w:val=""/>
      <w:lvlJc w:val="left"/>
      <w:pPr>
        <w:tabs>
          <w:tab w:val="num" w:pos="1512"/>
        </w:tabs>
        <w:ind w:left="1512" w:hanging="504"/>
      </w:pPr>
      <w:rPr>
        <w:rFonts w:ascii="Symbol" w:hAnsi="Symbol" w:hint="default"/>
      </w:rPr>
    </w:lvl>
    <w:lvl w:ilvl="3">
      <w:start w:val="1"/>
      <w:numFmt w:val="bullet"/>
      <w:pStyle w:val="bullet4"/>
      <w:lvlText w:val=""/>
      <w:lvlJc w:val="left"/>
      <w:pPr>
        <w:tabs>
          <w:tab w:val="num" w:pos="2016"/>
        </w:tabs>
        <w:ind w:left="2016" w:hanging="504"/>
      </w:pPr>
      <w:rPr>
        <w:rFonts w:ascii="Symbol" w:hAnsi="Symbol" w:hint="default"/>
      </w:rPr>
    </w:lvl>
    <w:lvl w:ilvl="4">
      <w:start w:val="1"/>
      <w:numFmt w:val="bullet"/>
      <w:lvlText w:val=""/>
      <w:lvlJc w:val="left"/>
      <w:pPr>
        <w:tabs>
          <w:tab w:val="num" w:pos="2520"/>
        </w:tabs>
        <w:ind w:left="2520" w:hanging="504"/>
      </w:pPr>
      <w:rPr>
        <w:rFonts w:ascii="Symbol" w:hAnsi="Symbol"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18">
    <w:nsid w:val="37EE6F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0762CC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2451AAD"/>
    <w:multiLevelType w:val="hybridMultilevel"/>
    <w:tmpl w:val="52226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4263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BB410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50AE5D0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55166E60"/>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nsid w:val="58BB436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E731DEC"/>
    <w:multiLevelType w:val="multilevel"/>
    <w:tmpl w:val="04090023"/>
    <w:lvl w:ilvl="0">
      <w:start w:val="1"/>
      <w:numFmt w:val="upperRoman"/>
      <w:lvlText w:val="Article %1."/>
      <w:lvlJc w:val="left"/>
      <w:pPr>
        <w:tabs>
          <w:tab w:val="num" w:pos="216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6AEB032F"/>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8">
    <w:nsid w:val="7021706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021706D"/>
    <w:multiLevelType w:val="hybridMultilevel"/>
    <w:tmpl w:val="7021706D"/>
    <w:lvl w:ilvl="0" w:tplc="D6865E30">
      <w:start w:val="1"/>
      <w:numFmt w:val="decimal"/>
      <w:lvlText w:val="%1."/>
      <w:lvlJc w:val="left"/>
      <w:pPr>
        <w:tabs>
          <w:tab w:val="num" w:pos="720"/>
        </w:tabs>
        <w:ind w:left="720" w:hanging="360"/>
      </w:pPr>
    </w:lvl>
    <w:lvl w:ilvl="1" w:tplc="B55071CA">
      <w:start w:val="1"/>
      <w:numFmt w:val="lowerLetter"/>
      <w:lvlRestart w:val="0"/>
      <w:lvlText w:val="%2."/>
      <w:lvlJc w:val="left"/>
      <w:pPr>
        <w:tabs>
          <w:tab w:val="num" w:pos="1440"/>
        </w:tabs>
        <w:ind w:left="1440" w:hanging="360"/>
      </w:pPr>
    </w:lvl>
    <w:lvl w:ilvl="2" w:tplc="C19CFC80">
      <w:start w:val="1"/>
      <w:numFmt w:val="lowerRoman"/>
      <w:lvlRestart w:val="0"/>
      <w:lvlText w:val="%3."/>
      <w:lvlJc w:val="right"/>
      <w:pPr>
        <w:tabs>
          <w:tab w:val="num" w:pos="2160"/>
        </w:tabs>
        <w:ind w:left="2160" w:hanging="180"/>
      </w:pPr>
    </w:lvl>
    <w:lvl w:ilvl="3" w:tplc="506C9EE8">
      <w:start w:val="1"/>
      <w:numFmt w:val="decimal"/>
      <w:lvlRestart w:val="0"/>
      <w:lvlText w:val="%4."/>
      <w:lvlJc w:val="left"/>
      <w:pPr>
        <w:tabs>
          <w:tab w:val="num" w:pos="2880"/>
        </w:tabs>
        <w:ind w:left="2880" w:hanging="360"/>
      </w:pPr>
    </w:lvl>
    <w:lvl w:ilvl="4" w:tplc="A13C07CE">
      <w:start w:val="1"/>
      <w:numFmt w:val="lowerLetter"/>
      <w:lvlRestart w:val="0"/>
      <w:lvlText w:val="%5."/>
      <w:lvlJc w:val="left"/>
      <w:pPr>
        <w:tabs>
          <w:tab w:val="num" w:pos="3600"/>
        </w:tabs>
        <w:ind w:left="3600" w:hanging="360"/>
      </w:pPr>
    </w:lvl>
    <w:lvl w:ilvl="5" w:tplc="DCFAE700">
      <w:start w:val="1"/>
      <w:numFmt w:val="lowerRoman"/>
      <w:lvlRestart w:val="0"/>
      <w:lvlText w:val="%6."/>
      <w:lvlJc w:val="right"/>
      <w:pPr>
        <w:tabs>
          <w:tab w:val="num" w:pos="4320"/>
        </w:tabs>
        <w:ind w:left="4320" w:hanging="180"/>
      </w:pPr>
    </w:lvl>
    <w:lvl w:ilvl="6" w:tplc="701E9DA6">
      <w:start w:val="1"/>
      <w:numFmt w:val="decimal"/>
      <w:lvlRestart w:val="0"/>
      <w:lvlText w:val="%7."/>
      <w:lvlJc w:val="left"/>
      <w:pPr>
        <w:tabs>
          <w:tab w:val="num" w:pos="5040"/>
        </w:tabs>
        <w:ind w:left="5040" w:hanging="360"/>
      </w:pPr>
    </w:lvl>
    <w:lvl w:ilvl="7" w:tplc="4F224270">
      <w:start w:val="1"/>
      <w:numFmt w:val="lowerLetter"/>
      <w:lvlRestart w:val="0"/>
      <w:lvlText w:val="%8."/>
      <w:lvlJc w:val="left"/>
      <w:pPr>
        <w:tabs>
          <w:tab w:val="num" w:pos="5760"/>
        </w:tabs>
        <w:ind w:left="5760" w:hanging="360"/>
      </w:pPr>
    </w:lvl>
    <w:lvl w:ilvl="8" w:tplc="5296C85C">
      <w:start w:val="1"/>
      <w:numFmt w:val="lowerRoman"/>
      <w:lvlRestart w:val="0"/>
      <w:lvlText w:val="%9."/>
      <w:lvlJc w:val="right"/>
      <w:pPr>
        <w:tabs>
          <w:tab w:val="num" w:pos="6480"/>
        </w:tabs>
        <w:ind w:left="6480" w:hanging="180"/>
      </w:pPr>
    </w:lvl>
  </w:abstractNum>
  <w:abstractNum w:abstractNumId="30">
    <w:nsid w:val="7021706E"/>
    <w:multiLevelType w:val="hybridMultilevel"/>
    <w:tmpl w:val="7021706E"/>
    <w:lvl w:ilvl="0" w:tplc="4D0ACC2A">
      <w:start w:val="1"/>
      <w:numFmt w:val="decimal"/>
      <w:lvlText w:val="%1."/>
      <w:lvlJc w:val="left"/>
      <w:pPr>
        <w:tabs>
          <w:tab w:val="num" w:pos="720"/>
        </w:tabs>
        <w:ind w:left="720" w:hanging="360"/>
      </w:pPr>
    </w:lvl>
    <w:lvl w:ilvl="1" w:tplc="DB1C5908">
      <w:start w:val="1"/>
      <w:numFmt w:val="lowerLetter"/>
      <w:lvlRestart w:val="0"/>
      <w:lvlText w:val="%2."/>
      <w:lvlJc w:val="left"/>
      <w:pPr>
        <w:tabs>
          <w:tab w:val="num" w:pos="1440"/>
        </w:tabs>
        <w:ind w:left="1440" w:hanging="360"/>
      </w:pPr>
    </w:lvl>
    <w:lvl w:ilvl="2" w:tplc="15FA9170">
      <w:start w:val="1"/>
      <w:numFmt w:val="lowerRoman"/>
      <w:lvlRestart w:val="0"/>
      <w:lvlText w:val="%3."/>
      <w:lvlJc w:val="right"/>
      <w:pPr>
        <w:tabs>
          <w:tab w:val="num" w:pos="2160"/>
        </w:tabs>
        <w:ind w:left="2160" w:hanging="180"/>
      </w:pPr>
    </w:lvl>
    <w:lvl w:ilvl="3" w:tplc="EFD08D5A">
      <w:start w:val="1"/>
      <w:numFmt w:val="decimal"/>
      <w:lvlRestart w:val="0"/>
      <w:lvlText w:val="%4."/>
      <w:lvlJc w:val="left"/>
      <w:pPr>
        <w:tabs>
          <w:tab w:val="num" w:pos="2880"/>
        </w:tabs>
        <w:ind w:left="2880" w:hanging="360"/>
      </w:pPr>
    </w:lvl>
    <w:lvl w:ilvl="4" w:tplc="1BDC42AA">
      <w:start w:val="1"/>
      <w:numFmt w:val="lowerLetter"/>
      <w:lvlRestart w:val="0"/>
      <w:lvlText w:val="%5."/>
      <w:lvlJc w:val="left"/>
      <w:pPr>
        <w:tabs>
          <w:tab w:val="num" w:pos="3600"/>
        </w:tabs>
        <w:ind w:left="3600" w:hanging="360"/>
      </w:pPr>
    </w:lvl>
    <w:lvl w:ilvl="5" w:tplc="E152AD80">
      <w:start w:val="1"/>
      <w:numFmt w:val="lowerRoman"/>
      <w:lvlRestart w:val="0"/>
      <w:lvlText w:val="%6."/>
      <w:lvlJc w:val="right"/>
      <w:pPr>
        <w:tabs>
          <w:tab w:val="num" w:pos="4320"/>
        </w:tabs>
        <w:ind w:left="4320" w:hanging="180"/>
      </w:pPr>
    </w:lvl>
    <w:lvl w:ilvl="6" w:tplc="8976E62C">
      <w:start w:val="1"/>
      <w:numFmt w:val="decimal"/>
      <w:lvlRestart w:val="0"/>
      <w:lvlText w:val="%7."/>
      <w:lvlJc w:val="left"/>
      <w:pPr>
        <w:tabs>
          <w:tab w:val="num" w:pos="5040"/>
        </w:tabs>
        <w:ind w:left="5040" w:hanging="360"/>
      </w:pPr>
    </w:lvl>
    <w:lvl w:ilvl="7" w:tplc="C3308378">
      <w:start w:val="1"/>
      <w:numFmt w:val="lowerLetter"/>
      <w:lvlRestart w:val="0"/>
      <w:lvlText w:val="%8."/>
      <w:lvlJc w:val="left"/>
      <w:pPr>
        <w:tabs>
          <w:tab w:val="num" w:pos="5760"/>
        </w:tabs>
        <w:ind w:left="5760" w:hanging="360"/>
      </w:pPr>
    </w:lvl>
    <w:lvl w:ilvl="8" w:tplc="30709AB2">
      <w:start w:val="1"/>
      <w:numFmt w:val="lowerRoman"/>
      <w:lvlRestart w:val="0"/>
      <w:lvlText w:val="%9."/>
      <w:lvlJc w:val="right"/>
      <w:pPr>
        <w:tabs>
          <w:tab w:val="num" w:pos="6480"/>
        </w:tabs>
        <w:ind w:left="6480" w:hanging="180"/>
      </w:pPr>
    </w:lvl>
  </w:abstractNum>
  <w:abstractNum w:abstractNumId="31">
    <w:nsid w:val="7021706F"/>
    <w:multiLevelType w:val="hybridMultilevel"/>
    <w:tmpl w:val="7021706F"/>
    <w:lvl w:ilvl="0" w:tplc="B8089CDA">
      <w:start w:val="1"/>
      <w:numFmt w:val="decimal"/>
      <w:lvlText w:val="%1."/>
      <w:lvlJc w:val="left"/>
      <w:pPr>
        <w:tabs>
          <w:tab w:val="num" w:pos="720"/>
        </w:tabs>
        <w:ind w:left="720" w:hanging="360"/>
      </w:pPr>
    </w:lvl>
    <w:lvl w:ilvl="1" w:tplc="F1EA4AE6">
      <w:start w:val="1"/>
      <w:numFmt w:val="lowerLetter"/>
      <w:lvlRestart w:val="0"/>
      <w:lvlText w:val="%2."/>
      <w:lvlJc w:val="left"/>
      <w:pPr>
        <w:tabs>
          <w:tab w:val="num" w:pos="1440"/>
        </w:tabs>
        <w:ind w:left="1440" w:hanging="360"/>
      </w:pPr>
    </w:lvl>
    <w:lvl w:ilvl="2" w:tplc="B3DC719E">
      <w:start w:val="1"/>
      <w:numFmt w:val="lowerRoman"/>
      <w:lvlRestart w:val="0"/>
      <w:lvlText w:val="%3."/>
      <w:lvlJc w:val="right"/>
      <w:pPr>
        <w:tabs>
          <w:tab w:val="num" w:pos="2160"/>
        </w:tabs>
        <w:ind w:left="2160" w:hanging="180"/>
      </w:pPr>
    </w:lvl>
    <w:lvl w:ilvl="3" w:tplc="4F6E8DEC">
      <w:start w:val="1"/>
      <w:numFmt w:val="decimal"/>
      <w:lvlRestart w:val="0"/>
      <w:lvlText w:val="%4."/>
      <w:lvlJc w:val="left"/>
      <w:pPr>
        <w:tabs>
          <w:tab w:val="num" w:pos="2880"/>
        </w:tabs>
        <w:ind w:left="2880" w:hanging="360"/>
      </w:pPr>
    </w:lvl>
    <w:lvl w:ilvl="4" w:tplc="231C397A">
      <w:start w:val="1"/>
      <w:numFmt w:val="lowerLetter"/>
      <w:lvlRestart w:val="0"/>
      <w:lvlText w:val="%5."/>
      <w:lvlJc w:val="left"/>
      <w:pPr>
        <w:tabs>
          <w:tab w:val="num" w:pos="3600"/>
        </w:tabs>
        <w:ind w:left="3600" w:hanging="360"/>
      </w:pPr>
    </w:lvl>
    <w:lvl w:ilvl="5" w:tplc="61FECC66">
      <w:start w:val="1"/>
      <w:numFmt w:val="lowerRoman"/>
      <w:lvlRestart w:val="0"/>
      <w:lvlText w:val="%6."/>
      <w:lvlJc w:val="right"/>
      <w:pPr>
        <w:tabs>
          <w:tab w:val="num" w:pos="4320"/>
        </w:tabs>
        <w:ind w:left="4320" w:hanging="180"/>
      </w:pPr>
    </w:lvl>
    <w:lvl w:ilvl="6" w:tplc="D9729064">
      <w:start w:val="1"/>
      <w:numFmt w:val="decimal"/>
      <w:lvlRestart w:val="0"/>
      <w:lvlText w:val="%7."/>
      <w:lvlJc w:val="left"/>
      <w:pPr>
        <w:tabs>
          <w:tab w:val="num" w:pos="5040"/>
        </w:tabs>
        <w:ind w:left="5040" w:hanging="360"/>
      </w:pPr>
    </w:lvl>
    <w:lvl w:ilvl="7" w:tplc="CE0667FC">
      <w:start w:val="1"/>
      <w:numFmt w:val="lowerLetter"/>
      <w:lvlRestart w:val="0"/>
      <w:lvlText w:val="%8."/>
      <w:lvlJc w:val="left"/>
      <w:pPr>
        <w:tabs>
          <w:tab w:val="num" w:pos="5760"/>
        </w:tabs>
        <w:ind w:left="5760" w:hanging="360"/>
      </w:pPr>
    </w:lvl>
    <w:lvl w:ilvl="8" w:tplc="C356512E">
      <w:start w:val="1"/>
      <w:numFmt w:val="lowerRoman"/>
      <w:lvlRestart w:val="0"/>
      <w:lvlText w:val="%9."/>
      <w:lvlJc w:val="right"/>
      <w:pPr>
        <w:tabs>
          <w:tab w:val="num" w:pos="6480"/>
        </w:tabs>
        <w:ind w:left="6480" w:hanging="180"/>
      </w:pPr>
    </w:lvl>
  </w:abstractNum>
  <w:abstractNum w:abstractNumId="32">
    <w:nsid w:val="70217070"/>
    <w:multiLevelType w:val="hybridMultilevel"/>
    <w:tmpl w:val="70217070"/>
    <w:lvl w:ilvl="0" w:tplc="F1C49A0C">
      <w:start w:val="1"/>
      <w:numFmt w:val="decimal"/>
      <w:lvlText w:val="%1."/>
      <w:lvlJc w:val="left"/>
      <w:pPr>
        <w:tabs>
          <w:tab w:val="num" w:pos="720"/>
        </w:tabs>
        <w:ind w:left="720" w:hanging="360"/>
      </w:pPr>
    </w:lvl>
    <w:lvl w:ilvl="1" w:tplc="381A9134">
      <w:start w:val="1"/>
      <w:numFmt w:val="lowerLetter"/>
      <w:lvlRestart w:val="0"/>
      <w:lvlText w:val="%2."/>
      <w:lvlJc w:val="left"/>
      <w:pPr>
        <w:tabs>
          <w:tab w:val="num" w:pos="1440"/>
        </w:tabs>
        <w:ind w:left="1440" w:hanging="360"/>
      </w:pPr>
    </w:lvl>
    <w:lvl w:ilvl="2" w:tplc="E9B0AF64">
      <w:start w:val="1"/>
      <w:numFmt w:val="lowerRoman"/>
      <w:lvlRestart w:val="0"/>
      <w:lvlText w:val="%3."/>
      <w:lvlJc w:val="right"/>
      <w:pPr>
        <w:tabs>
          <w:tab w:val="num" w:pos="2160"/>
        </w:tabs>
        <w:ind w:left="2160" w:hanging="180"/>
      </w:pPr>
    </w:lvl>
    <w:lvl w:ilvl="3" w:tplc="0BA4FB50">
      <w:start w:val="1"/>
      <w:numFmt w:val="decimal"/>
      <w:lvlRestart w:val="0"/>
      <w:lvlText w:val="%4."/>
      <w:lvlJc w:val="left"/>
      <w:pPr>
        <w:tabs>
          <w:tab w:val="num" w:pos="2880"/>
        </w:tabs>
        <w:ind w:left="2880" w:hanging="360"/>
      </w:pPr>
    </w:lvl>
    <w:lvl w:ilvl="4" w:tplc="F80C9C24">
      <w:start w:val="1"/>
      <w:numFmt w:val="lowerLetter"/>
      <w:lvlRestart w:val="0"/>
      <w:lvlText w:val="%5."/>
      <w:lvlJc w:val="left"/>
      <w:pPr>
        <w:tabs>
          <w:tab w:val="num" w:pos="3600"/>
        </w:tabs>
        <w:ind w:left="3600" w:hanging="360"/>
      </w:pPr>
    </w:lvl>
    <w:lvl w:ilvl="5" w:tplc="A53687B8">
      <w:start w:val="1"/>
      <w:numFmt w:val="lowerRoman"/>
      <w:lvlRestart w:val="0"/>
      <w:lvlText w:val="%6."/>
      <w:lvlJc w:val="right"/>
      <w:pPr>
        <w:tabs>
          <w:tab w:val="num" w:pos="4320"/>
        </w:tabs>
        <w:ind w:left="4320" w:hanging="180"/>
      </w:pPr>
    </w:lvl>
    <w:lvl w:ilvl="6" w:tplc="0520E0A0">
      <w:start w:val="1"/>
      <w:numFmt w:val="decimal"/>
      <w:lvlRestart w:val="0"/>
      <w:lvlText w:val="%7."/>
      <w:lvlJc w:val="left"/>
      <w:pPr>
        <w:tabs>
          <w:tab w:val="num" w:pos="5040"/>
        </w:tabs>
        <w:ind w:left="5040" w:hanging="360"/>
      </w:pPr>
    </w:lvl>
    <w:lvl w:ilvl="7" w:tplc="0F8CBD20">
      <w:start w:val="1"/>
      <w:numFmt w:val="lowerLetter"/>
      <w:lvlRestart w:val="0"/>
      <w:lvlText w:val="%8."/>
      <w:lvlJc w:val="left"/>
      <w:pPr>
        <w:tabs>
          <w:tab w:val="num" w:pos="5760"/>
        </w:tabs>
        <w:ind w:left="5760" w:hanging="360"/>
      </w:pPr>
    </w:lvl>
    <w:lvl w:ilvl="8" w:tplc="EB3CF150">
      <w:start w:val="1"/>
      <w:numFmt w:val="lowerRoman"/>
      <w:lvlRestart w:val="0"/>
      <w:lvlText w:val="%9."/>
      <w:lvlJc w:val="right"/>
      <w:pPr>
        <w:tabs>
          <w:tab w:val="num" w:pos="6480"/>
        </w:tabs>
        <w:ind w:left="6480" w:hanging="180"/>
      </w:pPr>
    </w:lvl>
  </w:abstractNum>
  <w:num w:numId="1">
    <w:abstractNumId w:val="12"/>
  </w:num>
  <w:num w:numId="2">
    <w:abstractNumId w:val="17"/>
  </w:num>
  <w:num w:numId="3">
    <w:abstractNumId w:val="26"/>
  </w:num>
  <w:num w:numId="4">
    <w:abstractNumId w:val="25"/>
  </w:num>
  <w:num w:numId="5">
    <w:abstractNumId w:val="27"/>
  </w:num>
  <w:num w:numId="6">
    <w:abstractNumId w:val="14"/>
  </w:num>
  <w:num w:numId="7">
    <w:abstractNumId w:val="24"/>
  </w:num>
  <w:num w:numId="8">
    <w:abstractNumId w:val="19"/>
  </w:num>
  <w:num w:numId="9">
    <w:abstractNumId w:val="10"/>
  </w:num>
  <w:num w:numId="10">
    <w:abstractNumId w:val="23"/>
  </w:num>
  <w:num w:numId="11">
    <w:abstractNumId w:val="18"/>
  </w:num>
  <w:num w:numId="12">
    <w:abstractNumId w:val="28"/>
  </w:num>
  <w:num w:numId="13">
    <w:abstractNumId w:val="16"/>
  </w:num>
  <w:num w:numId="14">
    <w:abstractNumId w:val="13"/>
  </w:num>
  <w:num w:numId="15">
    <w:abstractNumId w:val="11"/>
  </w:num>
  <w:num w:numId="16">
    <w:abstractNumId w:val="15"/>
  </w:num>
  <w:num w:numId="17">
    <w:abstractNumId w:val="22"/>
  </w:num>
  <w:num w:numId="18">
    <w:abstractNumId w:val="21"/>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9"/>
  </w:num>
  <w:num w:numId="30">
    <w:abstractNumId w:val="30"/>
  </w:num>
  <w:num w:numId="31">
    <w:abstractNumId w:val="31"/>
  </w:num>
  <w:num w:numId="32">
    <w:abstractNumId w:val="32"/>
  </w:num>
  <w:num w:numId="3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trackRevisions/>
  <w:doNotTrackMoves/>
  <w:defaultTabStop w:val="720"/>
  <w:autoHyphenation/>
  <w:consecutiveHyphenLimit w:val="3"/>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61FBF"/>
    <w:rsid w:val="00131107"/>
    <w:rsid w:val="00261FBF"/>
    <w:rsid w:val="002D039D"/>
    <w:rsid w:val="00341F22"/>
    <w:rsid w:val="00400948"/>
    <w:rsid w:val="00431614"/>
    <w:rsid w:val="004366A6"/>
    <w:rsid w:val="004839C6"/>
    <w:rsid w:val="006616EE"/>
    <w:rsid w:val="006A06E2"/>
    <w:rsid w:val="008012FA"/>
    <w:rsid w:val="008A560A"/>
    <w:rsid w:val="0090688F"/>
    <w:rsid w:val="00985A23"/>
    <w:rsid w:val="00996376"/>
    <w:rsid w:val="00A21C20"/>
    <w:rsid w:val="00AF70C0"/>
    <w:rsid w:val="00BA74D0"/>
    <w:rsid w:val="00BB0FB7"/>
    <w:rsid w:val="00BD2612"/>
    <w:rsid w:val="00BE290B"/>
    <w:rsid w:val="00C46A7C"/>
    <w:rsid w:val="00C643D2"/>
    <w:rsid w:val="00C87E55"/>
    <w:rsid w:val="00CA0296"/>
    <w:rsid w:val="00CE03F9"/>
    <w:rsid w:val="00D41AA6"/>
    <w:rsid w:val="00D70CF5"/>
    <w:rsid w:val="00DD381F"/>
    <w:rsid w:val="00DD6944"/>
    <w:rsid w:val="00E81A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FBF"/>
    <w:pPr>
      <w:spacing w:after="160" w:line="260" w:lineRule="exact"/>
    </w:pPr>
    <w:rPr>
      <w:rFonts w:ascii="Arial" w:hAnsi="Arial"/>
      <w:kern w:val="22"/>
      <w:sz w:val="22"/>
      <w:szCs w:val="22"/>
    </w:rPr>
  </w:style>
  <w:style w:type="paragraph" w:styleId="Heading1">
    <w:name w:val="heading 1"/>
    <w:basedOn w:val="Normal"/>
    <w:next w:val="Normal"/>
    <w:qFormat/>
    <w:rsid w:val="00261FBF"/>
    <w:pPr>
      <w:keepNext/>
      <w:spacing w:before="240" w:after="60"/>
      <w:outlineLvl w:val="0"/>
    </w:pPr>
    <w:rPr>
      <w:rFonts w:cs="Arial"/>
      <w:b/>
      <w:bCs/>
      <w:kern w:val="32"/>
      <w:sz w:val="32"/>
      <w:szCs w:val="32"/>
    </w:rPr>
  </w:style>
  <w:style w:type="paragraph" w:styleId="Heading2">
    <w:name w:val="heading 2"/>
    <w:basedOn w:val="Normal"/>
    <w:next w:val="Normal"/>
    <w:qFormat/>
    <w:rsid w:val="00261FBF"/>
    <w:pPr>
      <w:keepNext/>
      <w:spacing w:before="240" w:after="60"/>
      <w:outlineLvl w:val="1"/>
    </w:pPr>
    <w:rPr>
      <w:rFonts w:cs="Arial"/>
      <w:b/>
      <w:bCs/>
      <w:i/>
      <w:iCs/>
      <w:sz w:val="28"/>
      <w:szCs w:val="28"/>
    </w:rPr>
  </w:style>
  <w:style w:type="paragraph" w:styleId="Heading3">
    <w:name w:val="heading 3"/>
    <w:basedOn w:val="Normal"/>
    <w:next w:val="Normal"/>
    <w:qFormat/>
    <w:rsid w:val="00261FBF"/>
    <w:pPr>
      <w:keepNext/>
      <w:spacing w:before="240" w:after="60"/>
      <w:outlineLvl w:val="2"/>
    </w:pPr>
    <w:rPr>
      <w:rFonts w:cs="Arial"/>
      <w:b/>
      <w:bCs/>
      <w:sz w:val="26"/>
      <w:szCs w:val="26"/>
    </w:rPr>
  </w:style>
  <w:style w:type="paragraph" w:styleId="Heading4">
    <w:name w:val="heading 4"/>
    <w:basedOn w:val="Normal"/>
    <w:next w:val="Normal"/>
    <w:qFormat/>
    <w:rsid w:val="00261FBF"/>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261FBF"/>
    <w:pPr>
      <w:spacing w:before="240" w:after="60"/>
      <w:outlineLvl w:val="4"/>
    </w:pPr>
    <w:rPr>
      <w:b/>
      <w:bCs/>
      <w:i/>
      <w:iCs/>
      <w:sz w:val="26"/>
      <w:szCs w:val="26"/>
    </w:rPr>
  </w:style>
  <w:style w:type="paragraph" w:styleId="Heading6">
    <w:name w:val="heading 6"/>
    <w:basedOn w:val="Normal"/>
    <w:next w:val="Normal"/>
    <w:qFormat/>
    <w:rsid w:val="00261FBF"/>
    <w:pPr>
      <w:spacing w:before="240" w:after="60"/>
      <w:outlineLvl w:val="5"/>
    </w:pPr>
    <w:rPr>
      <w:rFonts w:ascii="Times New Roman" w:hAnsi="Times New Roman"/>
      <w:b/>
      <w:bCs/>
    </w:rPr>
  </w:style>
  <w:style w:type="paragraph" w:styleId="Heading7">
    <w:name w:val="heading 7"/>
    <w:basedOn w:val="Normal"/>
    <w:next w:val="Normal"/>
    <w:qFormat/>
    <w:rsid w:val="00261FBF"/>
    <w:pPr>
      <w:spacing w:before="240" w:after="60"/>
      <w:outlineLvl w:val="6"/>
    </w:pPr>
    <w:rPr>
      <w:rFonts w:ascii="Times New Roman" w:hAnsi="Times New Roman"/>
      <w:sz w:val="24"/>
    </w:rPr>
  </w:style>
  <w:style w:type="paragraph" w:styleId="Heading8">
    <w:name w:val="heading 8"/>
    <w:basedOn w:val="Normal"/>
    <w:next w:val="Normal"/>
    <w:qFormat/>
    <w:rsid w:val="00261FBF"/>
    <w:pPr>
      <w:spacing w:before="240" w:after="60"/>
      <w:outlineLvl w:val="7"/>
    </w:pPr>
    <w:rPr>
      <w:rFonts w:ascii="Times New Roman" w:hAnsi="Times New Roman"/>
      <w:i/>
      <w:iCs/>
      <w:sz w:val="24"/>
    </w:rPr>
  </w:style>
  <w:style w:type="paragraph" w:styleId="Heading9">
    <w:name w:val="heading 9"/>
    <w:basedOn w:val="Normal"/>
    <w:next w:val="Normal"/>
    <w:qFormat/>
    <w:rsid w:val="00261FBF"/>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gal1">
    <w:name w:val="legal:1"/>
    <w:basedOn w:val="Normal"/>
    <w:rsid w:val="00261FBF"/>
  </w:style>
  <w:style w:type="paragraph" w:customStyle="1" w:styleId="local1">
    <w:name w:val="local:1"/>
    <w:basedOn w:val="Normal"/>
    <w:rsid w:val="00261FBF"/>
  </w:style>
  <w:style w:type="paragraph" w:customStyle="1" w:styleId="unique1">
    <w:name w:val="unique:1"/>
    <w:basedOn w:val="Normal"/>
    <w:rsid w:val="00261FBF"/>
  </w:style>
  <w:style w:type="paragraph" w:customStyle="1" w:styleId="legal2">
    <w:name w:val="legal:2"/>
    <w:basedOn w:val="Normal"/>
    <w:rsid w:val="00261FBF"/>
    <w:pPr>
      <w:ind w:left="504"/>
    </w:pPr>
  </w:style>
  <w:style w:type="paragraph" w:customStyle="1" w:styleId="local2">
    <w:name w:val="local:2"/>
    <w:basedOn w:val="Normal"/>
    <w:rsid w:val="00261FBF"/>
    <w:pPr>
      <w:ind w:left="504"/>
    </w:pPr>
  </w:style>
  <w:style w:type="paragraph" w:customStyle="1" w:styleId="unique2">
    <w:name w:val="unique:2"/>
    <w:basedOn w:val="Normal"/>
    <w:rsid w:val="00261FBF"/>
    <w:pPr>
      <w:ind w:left="504"/>
    </w:pPr>
  </w:style>
  <w:style w:type="paragraph" w:customStyle="1" w:styleId="legal3">
    <w:name w:val="legal:3"/>
    <w:basedOn w:val="Normal"/>
    <w:rsid w:val="00261FBF"/>
    <w:pPr>
      <w:ind w:left="1008"/>
    </w:pPr>
  </w:style>
  <w:style w:type="paragraph" w:customStyle="1" w:styleId="local3">
    <w:name w:val="local:3"/>
    <w:basedOn w:val="Normal"/>
    <w:rsid w:val="00261FBF"/>
    <w:pPr>
      <w:ind w:left="1008"/>
    </w:pPr>
  </w:style>
  <w:style w:type="paragraph" w:customStyle="1" w:styleId="unique3">
    <w:name w:val="unique:3"/>
    <w:basedOn w:val="Normal"/>
    <w:rsid w:val="00261FBF"/>
    <w:pPr>
      <w:ind w:left="1008"/>
    </w:pPr>
  </w:style>
  <w:style w:type="paragraph" w:customStyle="1" w:styleId="legal4">
    <w:name w:val="legal:4"/>
    <w:basedOn w:val="Normal"/>
    <w:rsid w:val="00261FBF"/>
    <w:pPr>
      <w:ind w:left="1512"/>
    </w:pPr>
  </w:style>
  <w:style w:type="paragraph" w:customStyle="1" w:styleId="local4">
    <w:name w:val="local:4"/>
    <w:basedOn w:val="Normal"/>
    <w:rsid w:val="00261FBF"/>
    <w:pPr>
      <w:ind w:left="1512"/>
    </w:pPr>
  </w:style>
  <w:style w:type="paragraph" w:customStyle="1" w:styleId="unique4">
    <w:name w:val="unique:4"/>
    <w:basedOn w:val="Normal"/>
    <w:rsid w:val="00261FBF"/>
    <w:pPr>
      <w:ind w:left="1512"/>
    </w:pPr>
  </w:style>
  <w:style w:type="paragraph" w:customStyle="1" w:styleId="margin1">
    <w:name w:val="margin:1"/>
    <w:basedOn w:val="Normal"/>
    <w:next w:val="local1"/>
    <w:rsid w:val="00261FBF"/>
    <w:pPr>
      <w:keepNext/>
      <w:framePr w:w="2232" w:hSpace="288" w:wrap="around" w:vAnchor="text" w:hAnchor="page" w:y="1"/>
      <w:suppressAutoHyphens/>
      <w:spacing w:before="20" w:after="100" w:line="240" w:lineRule="exact"/>
      <w:outlineLvl w:val="0"/>
    </w:pPr>
    <w:rPr>
      <w:caps/>
      <w:sz w:val="20"/>
      <w:szCs w:val="20"/>
    </w:rPr>
  </w:style>
  <w:style w:type="paragraph" w:customStyle="1" w:styleId="margin2">
    <w:name w:val="margin:2"/>
    <w:basedOn w:val="margin1"/>
    <w:next w:val="local1"/>
    <w:rsid w:val="00261FBF"/>
    <w:pPr>
      <w:framePr w:wrap="around"/>
      <w:ind w:left="245"/>
      <w:outlineLvl w:val="1"/>
    </w:pPr>
  </w:style>
  <w:style w:type="paragraph" w:customStyle="1" w:styleId="margin3">
    <w:name w:val="margin:3"/>
    <w:basedOn w:val="margin1"/>
    <w:next w:val="local1"/>
    <w:rsid w:val="00261FBF"/>
    <w:pPr>
      <w:framePr w:wrap="around"/>
      <w:ind w:left="490"/>
      <w:outlineLvl w:val="2"/>
    </w:pPr>
  </w:style>
  <w:style w:type="paragraph" w:customStyle="1" w:styleId="cite1">
    <w:name w:val="cite:1"/>
    <w:basedOn w:val="legal1"/>
    <w:next w:val="legal1"/>
    <w:rsid w:val="00261FBF"/>
    <w:rPr>
      <w:i/>
    </w:rPr>
  </w:style>
  <w:style w:type="paragraph" w:customStyle="1" w:styleId="cite2">
    <w:name w:val="cite:2"/>
    <w:basedOn w:val="legal2"/>
    <w:next w:val="legal2"/>
    <w:rsid w:val="00261FBF"/>
    <w:rPr>
      <w:i/>
    </w:rPr>
  </w:style>
  <w:style w:type="paragraph" w:customStyle="1" w:styleId="list1">
    <w:name w:val="list:1"/>
    <w:basedOn w:val="Normal"/>
    <w:rsid w:val="00261FBF"/>
    <w:pPr>
      <w:numPr>
        <w:numId w:val="1"/>
      </w:numPr>
      <w:tabs>
        <w:tab w:val="clear" w:pos="954"/>
        <w:tab w:val="num" w:pos="504"/>
      </w:tabs>
      <w:ind w:left="504"/>
    </w:pPr>
  </w:style>
  <w:style w:type="paragraph" w:customStyle="1" w:styleId="list2">
    <w:name w:val="list:2"/>
    <w:basedOn w:val="Normal"/>
    <w:rsid w:val="00261FBF"/>
    <w:pPr>
      <w:numPr>
        <w:ilvl w:val="1"/>
        <w:numId w:val="1"/>
      </w:numPr>
    </w:pPr>
  </w:style>
  <w:style w:type="paragraph" w:customStyle="1" w:styleId="list3">
    <w:name w:val="list:3"/>
    <w:basedOn w:val="Normal"/>
    <w:rsid w:val="00261FBF"/>
    <w:pPr>
      <w:numPr>
        <w:ilvl w:val="2"/>
        <w:numId w:val="1"/>
      </w:numPr>
    </w:pPr>
  </w:style>
  <w:style w:type="paragraph" w:customStyle="1" w:styleId="list4">
    <w:name w:val="list:4"/>
    <w:basedOn w:val="Normal"/>
    <w:rsid w:val="00261FBF"/>
    <w:pPr>
      <w:numPr>
        <w:ilvl w:val="3"/>
        <w:numId w:val="1"/>
      </w:numPr>
    </w:pPr>
  </w:style>
  <w:style w:type="paragraph" w:customStyle="1" w:styleId="listX1">
    <w:name w:val="listX:1"/>
    <w:basedOn w:val="list1"/>
    <w:rsid w:val="00261FBF"/>
  </w:style>
  <w:style w:type="paragraph" w:customStyle="1" w:styleId="listX2">
    <w:name w:val="listX:2"/>
    <w:basedOn w:val="list2"/>
    <w:rsid w:val="00261FBF"/>
  </w:style>
  <w:style w:type="paragraph" w:customStyle="1" w:styleId="listX3">
    <w:name w:val="listX:3"/>
    <w:basedOn w:val="list3"/>
    <w:rsid w:val="00261FBF"/>
  </w:style>
  <w:style w:type="paragraph" w:customStyle="1" w:styleId="listX4">
    <w:name w:val="listX:4"/>
    <w:basedOn w:val="list4"/>
    <w:rsid w:val="00261FBF"/>
  </w:style>
  <w:style w:type="numbering" w:customStyle="1" w:styleId="numberedlist">
    <w:name w:val="numbered list"/>
    <w:basedOn w:val="NoList"/>
    <w:rsid w:val="00261FBF"/>
  </w:style>
  <w:style w:type="paragraph" w:customStyle="1" w:styleId="bullet1">
    <w:name w:val="bullet:1"/>
    <w:basedOn w:val="Normal"/>
    <w:rsid w:val="00261FBF"/>
    <w:pPr>
      <w:numPr>
        <w:numId w:val="2"/>
      </w:numPr>
    </w:pPr>
  </w:style>
  <w:style w:type="paragraph" w:customStyle="1" w:styleId="bullet2">
    <w:name w:val="bullet:2"/>
    <w:basedOn w:val="Normal"/>
    <w:rsid w:val="00261FBF"/>
    <w:pPr>
      <w:numPr>
        <w:ilvl w:val="1"/>
        <w:numId w:val="2"/>
      </w:numPr>
    </w:pPr>
  </w:style>
  <w:style w:type="paragraph" w:customStyle="1" w:styleId="bullet3">
    <w:name w:val="bullet:3"/>
    <w:basedOn w:val="Normal"/>
    <w:rsid w:val="00261FBF"/>
    <w:pPr>
      <w:numPr>
        <w:ilvl w:val="2"/>
        <w:numId w:val="2"/>
      </w:numPr>
    </w:pPr>
  </w:style>
  <w:style w:type="paragraph" w:customStyle="1" w:styleId="bullet4">
    <w:name w:val="bullet:4"/>
    <w:basedOn w:val="Normal"/>
    <w:rsid w:val="00261FBF"/>
    <w:pPr>
      <w:numPr>
        <w:ilvl w:val="3"/>
        <w:numId w:val="2"/>
      </w:numPr>
    </w:pPr>
  </w:style>
  <w:style w:type="paragraph" w:customStyle="1" w:styleId="bulletX1">
    <w:name w:val="bulletX:1"/>
    <w:basedOn w:val="bullet1"/>
    <w:rsid w:val="00261FBF"/>
  </w:style>
  <w:style w:type="paragraph" w:customStyle="1" w:styleId="bulletX2">
    <w:name w:val="bulletX:2"/>
    <w:basedOn w:val="bullet2"/>
    <w:rsid w:val="00261FBF"/>
  </w:style>
  <w:style w:type="paragraph" w:customStyle="1" w:styleId="bulletX3">
    <w:name w:val="bulletX:3"/>
    <w:basedOn w:val="bullet3"/>
    <w:rsid w:val="00261FBF"/>
  </w:style>
  <w:style w:type="paragraph" w:customStyle="1" w:styleId="bulletX4">
    <w:name w:val="bulletX:4"/>
    <w:basedOn w:val="bullet4"/>
    <w:rsid w:val="00261FBF"/>
  </w:style>
  <w:style w:type="numbering" w:customStyle="1" w:styleId="bulletedlist">
    <w:name w:val="bulleted list"/>
    <w:basedOn w:val="NoList"/>
    <w:rsid w:val="00261FBF"/>
  </w:style>
  <w:style w:type="paragraph" w:customStyle="1" w:styleId="note1">
    <w:name w:val="note:1"/>
    <w:basedOn w:val="Normal"/>
    <w:rsid w:val="00261FBF"/>
    <w:pPr>
      <w:tabs>
        <w:tab w:val="left" w:pos="1008"/>
      </w:tabs>
      <w:ind w:left="1008" w:hanging="1008"/>
    </w:pPr>
  </w:style>
  <w:style w:type="paragraph" w:styleId="Header">
    <w:name w:val="header"/>
    <w:basedOn w:val="Normal"/>
    <w:rsid w:val="00261FBF"/>
    <w:pPr>
      <w:spacing w:after="0" w:line="240" w:lineRule="auto"/>
    </w:pPr>
  </w:style>
  <w:style w:type="paragraph" w:styleId="Footer">
    <w:name w:val="footer"/>
    <w:basedOn w:val="Normal"/>
    <w:rsid w:val="00261FBF"/>
    <w:pPr>
      <w:spacing w:after="0" w:line="240" w:lineRule="auto"/>
    </w:pPr>
  </w:style>
  <w:style w:type="table" w:styleId="TableGrid">
    <w:name w:val="Table Grid"/>
    <w:basedOn w:val="TableNormal"/>
    <w:rsid w:val="00261FBF"/>
    <w:tblPr>
      <w:tblInd w:w="0" w:type="dxa"/>
      <w:tblCellMar>
        <w:top w:w="0" w:type="dxa"/>
        <w:left w:w="108" w:type="dxa"/>
        <w:bottom w:w="0" w:type="dxa"/>
        <w:right w:w="108" w:type="dxa"/>
      </w:tblCellMar>
    </w:tblPr>
  </w:style>
  <w:style w:type="paragraph" w:customStyle="1" w:styleId="MARGIN4">
    <w:name w:val="MARGIN:4"/>
    <w:basedOn w:val="margin1"/>
    <w:next w:val="local1"/>
    <w:rsid w:val="00261FBF"/>
    <w:pPr>
      <w:framePr w:wrap="around"/>
      <w:ind w:left="734"/>
    </w:pPr>
  </w:style>
  <w:style w:type="paragraph" w:customStyle="1" w:styleId="zComment">
    <w:name w:val="zComment"/>
    <w:basedOn w:val="zPara"/>
    <w:rsid w:val="00261FBF"/>
    <w:pPr>
      <w:tabs>
        <w:tab w:val="center" w:pos="3240"/>
      </w:tabs>
      <w:spacing w:before="240" w:after="240"/>
    </w:pPr>
    <w:rPr>
      <w:b/>
    </w:rPr>
  </w:style>
  <w:style w:type="paragraph" w:customStyle="1" w:styleId="zBar">
    <w:name w:val="zBar"/>
    <w:basedOn w:val="zPara"/>
    <w:rsid w:val="00261FBF"/>
    <w:pPr>
      <w:pBdr>
        <w:bottom w:val="doubleWave" w:sz="6" w:space="0" w:color="auto"/>
      </w:pBdr>
      <w:spacing w:after="240" w:line="240" w:lineRule="exact"/>
    </w:pPr>
  </w:style>
  <w:style w:type="paragraph" w:customStyle="1" w:styleId="zName">
    <w:name w:val="zName"/>
    <w:basedOn w:val="zPara"/>
    <w:rsid w:val="00261FBF"/>
  </w:style>
  <w:style w:type="paragraph" w:customStyle="1" w:styleId="zSection">
    <w:name w:val="zSection"/>
    <w:basedOn w:val="zPara"/>
    <w:rsid w:val="00261FBF"/>
  </w:style>
  <w:style w:type="paragraph" w:customStyle="1" w:styleId="zSubSection">
    <w:name w:val="zSubSection"/>
    <w:basedOn w:val="zPara"/>
    <w:rsid w:val="00261FBF"/>
  </w:style>
  <w:style w:type="paragraph" w:customStyle="1" w:styleId="zPara">
    <w:name w:val="zPara"/>
    <w:basedOn w:val="local1"/>
    <w:rsid w:val="00261FBF"/>
    <w:pPr>
      <w:spacing w:after="120" w:line="240" w:lineRule="auto"/>
      <w:ind w:left="-25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olicyTitle xmlns="$ListId:Content;">STUDENT WELFARE</PolicyTitle>
    <PolicySubTitle xmlns="$ListId:Content;">WELLNESS AND HEALTH SERVICES</PolicySubTitl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608C4884465149971072634387E049" ma:contentTypeVersion="" ma:contentTypeDescription="Create a new document." ma:contentTypeScope="" ma:versionID="654f8f96d2dd0152428b50fbadcc3e83">
  <xsd:schema xmlns:xsd="http://www.w3.org/2001/XMLSchema" xmlns:xs="http://www.w3.org/2001/XMLSchema" xmlns:p="http://schemas.microsoft.com/office/2006/metadata/properties" xmlns:ns2="$ListId:Content;" targetNamespace="http://schemas.microsoft.com/office/2006/metadata/properties" ma:root="true" ma:fieldsID="7d2c8b3968b917f44d67bb429fcc4255" ns2:_="">
    <xsd:import namespace="$ListId:Content;"/>
    <xsd:element name="properties">
      <xsd:complexType>
        <xsd:sequence>
          <xsd:element name="documentManagement">
            <xsd:complexType>
              <xsd:all>
                <xsd:element ref="ns2:PolicyTitle" minOccurs="0"/>
                <xsd:element ref="ns2:PolicySub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Content;" elementFormDefault="qualified">
    <xsd:import namespace="http://schemas.microsoft.com/office/2006/documentManagement/types"/>
    <xsd:import namespace="http://schemas.microsoft.com/office/infopath/2007/PartnerControls"/>
    <xsd:element name="PolicyTitle" ma:index="8" nillable="true" ma:displayName="PolicyTitle" ma:internalName="PolicyTitle">
      <xsd:simpleType>
        <xsd:restriction base="dms:Text">
          <xsd:maxLength value="255"/>
        </xsd:restriction>
      </xsd:simpleType>
    </xsd:element>
    <xsd:element name="PolicySubTitle" ma:index="9" nillable="true" ma:displayName="PolicySubTitle" ma:internalName="PolicySub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9247B5-4EEC-4879-A38C-F18CE42EFD8C}">
  <ds:schemaRefs>
    <ds:schemaRef ds:uri="http://schemas.microsoft.com/sharepoint/v3/contenttype/forms"/>
  </ds:schemaRefs>
</ds:datastoreItem>
</file>

<file path=customXml/itemProps2.xml><?xml version="1.0" encoding="utf-8"?>
<ds:datastoreItem xmlns:ds="http://schemas.openxmlformats.org/officeDocument/2006/customXml" ds:itemID="{9B51BAFD-F1A6-4440-A26B-66EE83C74447}">
  <ds:schemaRefs>
    <ds:schemaRef ds:uri="http://schemas.microsoft.com/office/2006/metadata/properties"/>
    <ds:schemaRef ds:uri="http://schemas.microsoft.com/office/infopath/2007/PartnerControls"/>
    <ds:schemaRef ds:uri="$ListId:Content;"/>
  </ds:schemaRefs>
</ds:datastoreItem>
</file>

<file path=customXml/itemProps3.xml><?xml version="1.0" encoding="utf-8"?>
<ds:datastoreItem xmlns:ds="http://schemas.openxmlformats.org/officeDocument/2006/customXml" ds:itemID="{8C514CCD-6150-4ACA-A64F-809CFBC05A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Content;"/>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1058</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TASB</Company>
  <LinksUpToDate>false</LinksUpToDate>
  <CharactersWithSpaces>7075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Robertson</dc:creator>
  <cp:lastModifiedBy>misd</cp:lastModifiedBy>
  <cp:revision>7</cp:revision>
  <cp:lastPrinted>2014-12-11T20:41:00Z</cp:lastPrinted>
  <dcterms:created xsi:type="dcterms:W3CDTF">2014-12-04T20:58:00Z</dcterms:created>
  <dcterms:modified xsi:type="dcterms:W3CDTF">2014-12-19T15:52:00Z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0x0101003E608C4884465149971072634387E049</vt:lpwstr>
  </property>
</Properties>
</file>